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04B4A" w14:textId="77777777" w:rsidR="0068135E" w:rsidRDefault="0068135E">
      <w:pPr>
        <w:pStyle w:val="Title"/>
      </w:pPr>
      <w:r>
        <w:t>CITY OF BILOXI</w:t>
      </w:r>
    </w:p>
    <w:p w14:paraId="6F751BB7" w14:textId="77777777" w:rsidR="0068135E" w:rsidRDefault="0068135E">
      <w:pPr>
        <w:tabs>
          <w:tab w:val="left" w:pos="-720"/>
        </w:tabs>
        <w:suppressAutoHyphens/>
        <w:jc w:val="both"/>
        <w:rPr>
          <w:rFonts w:ascii="Times New Roman" w:hAnsi="Times New Roman"/>
          <w:b/>
        </w:rPr>
      </w:pPr>
    </w:p>
    <w:p w14:paraId="7AB52068" w14:textId="219DB307" w:rsidR="0068135E" w:rsidRDefault="0068135E">
      <w:pPr>
        <w:tabs>
          <w:tab w:val="left" w:pos="-720"/>
        </w:tabs>
        <w:suppressAutoHyphens/>
        <w:jc w:val="both"/>
        <w:rPr>
          <w:rFonts w:ascii="Times New Roman" w:hAnsi="Times New Roman"/>
          <w:b/>
        </w:rPr>
      </w:pPr>
      <w:r>
        <w:rPr>
          <w:rFonts w:ascii="Times New Roman" w:hAnsi="Times New Roman"/>
          <w:b/>
        </w:rPr>
        <w:t>SPECIAL PROVISION NO. 907-</w:t>
      </w:r>
      <w:r w:rsidR="00A8323F">
        <w:rPr>
          <w:rFonts w:ascii="Times New Roman" w:hAnsi="Times New Roman"/>
          <w:b/>
        </w:rPr>
        <w:t>644</w:t>
      </w:r>
      <w:r>
        <w:rPr>
          <w:rFonts w:ascii="Times New Roman" w:hAnsi="Times New Roman"/>
          <w:b/>
        </w:rPr>
        <w:t xml:space="preserve">-1                                                                </w:t>
      </w:r>
    </w:p>
    <w:p w14:paraId="11A92966" w14:textId="77777777" w:rsidR="0068135E" w:rsidRDefault="0068135E">
      <w:pPr>
        <w:tabs>
          <w:tab w:val="left" w:pos="-720"/>
        </w:tabs>
        <w:suppressAutoHyphens/>
        <w:jc w:val="both"/>
        <w:rPr>
          <w:rFonts w:ascii="Times New Roman" w:hAnsi="Times New Roman"/>
          <w:b/>
        </w:rPr>
      </w:pPr>
    </w:p>
    <w:p w14:paraId="755C5DF8" w14:textId="30F1701B" w:rsidR="0068135E" w:rsidRDefault="0068135E">
      <w:pPr>
        <w:tabs>
          <w:tab w:val="left" w:pos="-720"/>
        </w:tabs>
        <w:suppressAutoHyphens/>
        <w:jc w:val="both"/>
        <w:rPr>
          <w:rFonts w:ascii="Times New Roman" w:hAnsi="Times New Roman"/>
        </w:rPr>
      </w:pPr>
      <w:r>
        <w:rPr>
          <w:rFonts w:ascii="Times New Roman" w:hAnsi="Times New Roman"/>
          <w:b/>
        </w:rPr>
        <w:t>DATE</w:t>
      </w:r>
      <w:r w:rsidRPr="00425368">
        <w:rPr>
          <w:rFonts w:ascii="Times New Roman" w:hAnsi="Times New Roman"/>
          <w:b/>
        </w:rPr>
        <w:t xml:space="preserve">:  </w:t>
      </w:r>
      <w:r w:rsidR="00A64A67" w:rsidRPr="00425368">
        <w:rPr>
          <w:rFonts w:ascii="Times New Roman" w:hAnsi="Times New Roman"/>
          <w:b/>
        </w:rPr>
        <w:t xml:space="preserve"> </w:t>
      </w:r>
      <w:r w:rsidR="00A561CF" w:rsidRPr="00425368">
        <w:rPr>
          <w:rFonts w:ascii="Times New Roman" w:hAnsi="Times New Roman"/>
          <w:b/>
        </w:rPr>
        <w:t xml:space="preserve"> </w:t>
      </w:r>
      <w:r w:rsidR="009646B2" w:rsidRPr="00425368">
        <w:rPr>
          <w:rFonts w:ascii="Times New Roman" w:hAnsi="Times New Roman"/>
          <w:b/>
        </w:rPr>
        <w:t>12/10/2024</w:t>
      </w:r>
    </w:p>
    <w:p w14:paraId="39667DD2" w14:textId="77777777" w:rsidR="006729E8" w:rsidRDefault="006729E8">
      <w:pPr>
        <w:tabs>
          <w:tab w:val="left" w:pos="-720"/>
        </w:tabs>
        <w:suppressAutoHyphens/>
        <w:jc w:val="both"/>
        <w:rPr>
          <w:rFonts w:ascii="Times New Roman" w:hAnsi="Times New Roman"/>
        </w:rPr>
      </w:pPr>
    </w:p>
    <w:p w14:paraId="738DF158" w14:textId="77777777" w:rsidR="0068135E" w:rsidRDefault="0068135E" w:rsidP="00A8323F">
      <w:pPr>
        <w:tabs>
          <w:tab w:val="left" w:pos="-720"/>
        </w:tabs>
        <w:suppressAutoHyphens/>
        <w:jc w:val="center"/>
        <w:rPr>
          <w:rFonts w:ascii="Times New Roman" w:hAnsi="Times New Roman"/>
          <w:b/>
        </w:rPr>
      </w:pPr>
      <w:r>
        <w:rPr>
          <w:rFonts w:ascii="Times New Roman" w:hAnsi="Times New Roman"/>
          <w:b/>
        </w:rPr>
        <w:t xml:space="preserve">SECTION </w:t>
      </w:r>
      <w:r w:rsidR="00A8323F">
        <w:rPr>
          <w:rFonts w:ascii="Times New Roman" w:hAnsi="Times New Roman"/>
          <w:b/>
        </w:rPr>
        <w:t>644</w:t>
      </w:r>
      <w:r>
        <w:rPr>
          <w:rFonts w:ascii="Times New Roman" w:hAnsi="Times New Roman"/>
          <w:b/>
        </w:rPr>
        <w:t xml:space="preserve"> - WATER MAINS AND APPURTENANCES</w:t>
      </w:r>
    </w:p>
    <w:p w14:paraId="2770BFB8" w14:textId="77777777" w:rsidR="0068135E" w:rsidRDefault="0068135E">
      <w:pPr>
        <w:tabs>
          <w:tab w:val="left" w:pos="-720"/>
        </w:tabs>
        <w:suppressAutoHyphens/>
        <w:jc w:val="both"/>
        <w:rPr>
          <w:rFonts w:ascii="Times New Roman" w:hAnsi="Times New Roman"/>
          <w:b/>
        </w:rPr>
      </w:pPr>
    </w:p>
    <w:p w14:paraId="2B77CE56"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.01 - Description.</w:t>
      </w:r>
      <w:r w:rsidR="0068135E">
        <w:rPr>
          <w:rFonts w:ascii="Times New Roman" w:hAnsi="Times New Roman"/>
          <w:bCs/>
        </w:rPr>
        <w:t xml:space="preserve">  The work covered by this section consists of furnishing all labor, equipment and materials and performing all operations in connection with the installation of potable water lines, as indicated on the drawings and as specified herein.  The work includes clearing, grubbing, trenching, bedding, pipe laying, backfilling, pipe fittings, valves, hydrants, and all incidental items including testing and disinfection of the completed water lines, which are necessary for installation of the mains and connections to hydrants and existing mains and meters.</w:t>
      </w:r>
    </w:p>
    <w:p w14:paraId="2E338093" w14:textId="77777777" w:rsidR="0068135E" w:rsidRDefault="0068135E">
      <w:pPr>
        <w:tabs>
          <w:tab w:val="left" w:pos="-720"/>
        </w:tabs>
        <w:suppressAutoHyphens/>
        <w:jc w:val="both"/>
        <w:rPr>
          <w:rFonts w:ascii="Times New Roman" w:hAnsi="Times New Roman"/>
          <w:bCs/>
        </w:rPr>
      </w:pPr>
    </w:p>
    <w:p w14:paraId="08D85E3F" w14:textId="77777777" w:rsidR="0068135E" w:rsidRDefault="00A8323F">
      <w:pPr>
        <w:tabs>
          <w:tab w:val="left" w:pos="-720"/>
        </w:tabs>
        <w:suppressAutoHyphens/>
        <w:jc w:val="both"/>
        <w:rPr>
          <w:rFonts w:ascii="Times New Roman" w:hAnsi="Times New Roman"/>
          <w:b/>
        </w:rPr>
      </w:pPr>
      <w:r>
        <w:rPr>
          <w:rFonts w:ascii="Times New Roman" w:hAnsi="Times New Roman"/>
          <w:b/>
        </w:rPr>
        <w:t>644</w:t>
      </w:r>
      <w:r w:rsidR="0068135E">
        <w:rPr>
          <w:rFonts w:ascii="Times New Roman" w:hAnsi="Times New Roman"/>
          <w:b/>
        </w:rPr>
        <w:t>.02 - Materials.</w:t>
      </w:r>
    </w:p>
    <w:p w14:paraId="6FA45E5E" w14:textId="77777777" w:rsidR="0068135E" w:rsidRDefault="0068135E">
      <w:pPr>
        <w:tabs>
          <w:tab w:val="left" w:pos="-720"/>
        </w:tabs>
        <w:suppressAutoHyphens/>
        <w:jc w:val="both"/>
        <w:rPr>
          <w:rFonts w:ascii="Times New Roman" w:hAnsi="Times New Roman"/>
          <w:bCs/>
        </w:rPr>
      </w:pPr>
    </w:p>
    <w:p w14:paraId="0FC520EE"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.02.1 - Bedding Material.</w:t>
      </w:r>
      <w:r w:rsidR="0068135E">
        <w:rPr>
          <w:rFonts w:ascii="Times New Roman" w:hAnsi="Times New Roman"/>
          <w:bCs/>
        </w:rPr>
        <w:t xml:space="preserve">  Aggregate bedding material shall meet the requirements of “</w:t>
      </w:r>
      <w:r w:rsidR="0068135E" w:rsidRPr="00DC4B51">
        <w:rPr>
          <w:rFonts w:ascii="Times New Roman" w:hAnsi="Times New Roman"/>
          <w:bCs/>
        </w:rPr>
        <w:t xml:space="preserve">Size II Stabilizer Aggregate” of Section 907-304-1 or “Borrow Excavation” of Section </w:t>
      </w:r>
      <w:r w:rsidR="00273E84">
        <w:rPr>
          <w:rFonts w:ascii="Times New Roman" w:hAnsi="Times New Roman"/>
          <w:bCs/>
        </w:rPr>
        <w:t>907-</w:t>
      </w:r>
      <w:r w:rsidR="0068135E" w:rsidRPr="00DC4B51">
        <w:rPr>
          <w:rFonts w:ascii="Times New Roman" w:hAnsi="Times New Roman"/>
          <w:bCs/>
        </w:rPr>
        <w:t>20</w:t>
      </w:r>
      <w:r w:rsidR="0068135E">
        <w:rPr>
          <w:rFonts w:ascii="Times New Roman" w:hAnsi="Times New Roman"/>
          <w:bCs/>
        </w:rPr>
        <w:t>3</w:t>
      </w:r>
      <w:r w:rsidR="00273E84">
        <w:rPr>
          <w:rFonts w:ascii="Times New Roman" w:hAnsi="Times New Roman"/>
          <w:bCs/>
        </w:rPr>
        <w:t>-1</w:t>
      </w:r>
      <w:r w:rsidR="0068135E">
        <w:rPr>
          <w:rFonts w:ascii="Times New Roman" w:hAnsi="Times New Roman"/>
          <w:bCs/>
        </w:rPr>
        <w:t>.  Bedding material is required where directed by the City engineer or his authorized representative.</w:t>
      </w:r>
    </w:p>
    <w:p w14:paraId="188D09C7" w14:textId="77777777" w:rsidR="0068135E" w:rsidRDefault="0068135E">
      <w:pPr>
        <w:tabs>
          <w:tab w:val="left" w:pos="-720"/>
        </w:tabs>
        <w:suppressAutoHyphens/>
        <w:jc w:val="both"/>
        <w:rPr>
          <w:rFonts w:ascii="Times New Roman" w:hAnsi="Times New Roman"/>
          <w:bCs/>
        </w:rPr>
      </w:pPr>
    </w:p>
    <w:p w14:paraId="75BCDD6C"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.02.2 - Concrete.</w:t>
      </w:r>
      <w:r w:rsidR="0068135E">
        <w:rPr>
          <w:rFonts w:ascii="Times New Roman" w:hAnsi="Times New Roman"/>
          <w:bCs/>
        </w:rPr>
        <w:t xml:space="preserve">  Concrete for use in thrust blocks and valve box slabs shall be non-reinforced and shall have a minimum 28 days compressive strength of 3000 psi.</w:t>
      </w:r>
    </w:p>
    <w:p w14:paraId="69877909" w14:textId="77777777" w:rsidR="0068135E" w:rsidRDefault="0068135E">
      <w:pPr>
        <w:tabs>
          <w:tab w:val="left" w:pos="-720"/>
        </w:tabs>
        <w:suppressAutoHyphens/>
        <w:jc w:val="both"/>
        <w:rPr>
          <w:rFonts w:ascii="Times New Roman" w:hAnsi="Times New Roman"/>
          <w:bCs/>
        </w:rPr>
      </w:pPr>
    </w:p>
    <w:p w14:paraId="0D3B3167"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.02.3 - Polyvinyl Chloride (PVC) Pipe.</w:t>
      </w:r>
      <w:r w:rsidR="0068135E">
        <w:rPr>
          <w:rFonts w:ascii="Times New Roman" w:hAnsi="Times New Roman"/>
          <w:bCs/>
        </w:rPr>
        <w:t xml:space="preserve">  PVC water lines </w:t>
      </w:r>
      <w:r w:rsidR="00E04478">
        <w:rPr>
          <w:rFonts w:ascii="Times New Roman" w:hAnsi="Times New Roman"/>
          <w:bCs/>
        </w:rPr>
        <w:t xml:space="preserve">4 inches through 12 inches </w:t>
      </w:r>
      <w:r w:rsidR="0068135E">
        <w:rPr>
          <w:rFonts w:ascii="Times New Roman" w:hAnsi="Times New Roman"/>
          <w:bCs/>
        </w:rPr>
        <w:t xml:space="preserve">shall be "Blue Brute" (blue in color), or an approved equal, Class </w:t>
      </w:r>
      <w:r w:rsidR="00657D1A">
        <w:rPr>
          <w:rFonts w:ascii="Times New Roman" w:hAnsi="Times New Roman"/>
          <w:bCs/>
        </w:rPr>
        <w:t>235</w:t>
      </w:r>
      <w:r w:rsidR="0068135E">
        <w:rPr>
          <w:rFonts w:ascii="Times New Roman" w:hAnsi="Times New Roman"/>
          <w:bCs/>
        </w:rPr>
        <w:t xml:space="preserve">, DR 18 polyvinyl chloride pipe manufactured in accordance with AWWA C-900 (latest edition) and shall be U.L. listed. </w:t>
      </w:r>
      <w:r w:rsidR="00E04478">
        <w:rPr>
          <w:rFonts w:ascii="Times New Roman" w:hAnsi="Times New Roman"/>
          <w:bCs/>
        </w:rPr>
        <w:t xml:space="preserve">PVC water lines 14 inches through 48 inches shall be “Big Blue” (blue in color), or approved equal, Class 235, DR 18 polyvinyl chloride pipe manufactured in accordance with AWWA C-905 (latest edition) and shall be U.L. listed.  </w:t>
      </w:r>
      <w:r w:rsidR="0068135E">
        <w:rPr>
          <w:rFonts w:ascii="Times New Roman" w:hAnsi="Times New Roman"/>
          <w:bCs/>
        </w:rPr>
        <w:t xml:space="preserve"> Pipe shall be furnished in standard lengths (minimum 20 feet) with integrally cast bells or couplings using elastomeric gaskets that meet the requirements of ASTM D </w:t>
      </w:r>
      <w:r w:rsidR="00E04478">
        <w:rPr>
          <w:rFonts w:ascii="Times New Roman" w:hAnsi="Times New Roman"/>
          <w:bCs/>
        </w:rPr>
        <w:t>3139</w:t>
      </w:r>
      <w:r w:rsidR="00F27397">
        <w:rPr>
          <w:rFonts w:ascii="Times New Roman" w:hAnsi="Times New Roman"/>
          <w:bCs/>
        </w:rPr>
        <w:t xml:space="preserve"> </w:t>
      </w:r>
      <w:r w:rsidR="0068135E">
        <w:rPr>
          <w:rFonts w:ascii="Times New Roman" w:hAnsi="Times New Roman"/>
          <w:bCs/>
        </w:rPr>
        <w:t>and F-477.  All necessary adapters for connection to fittings shall be provided.</w:t>
      </w:r>
      <w:r w:rsidR="00A0009F">
        <w:rPr>
          <w:rFonts w:ascii="Times New Roman" w:hAnsi="Times New Roman"/>
          <w:bCs/>
        </w:rPr>
        <w:t xml:space="preserve"> </w:t>
      </w:r>
    </w:p>
    <w:p w14:paraId="32E2FBCF" w14:textId="77777777" w:rsidR="008C0C87" w:rsidRDefault="008C0C87">
      <w:pPr>
        <w:tabs>
          <w:tab w:val="left" w:pos="-720"/>
        </w:tabs>
        <w:suppressAutoHyphens/>
        <w:jc w:val="both"/>
        <w:rPr>
          <w:rFonts w:ascii="Times New Roman" w:hAnsi="Times New Roman"/>
          <w:bCs/>
        </w:rPr>
      </w:pPr>
    </w:p>
    <w:p w14:paraId="48E3014D"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.02.4 - Ductile Iron Pipe.</w:t>
      </w:r>
      <w:r w:rsidR="0068135E">
        <w:rPr>
          <w:rFonts w:ascii="Times New Roman" w:hAnsi="Times New Roman"/>
          <w:bCs/>
        </w:rPr>
        <w:t xml:space="preserve"> Ductile iron pipe shall be designed in accordance with AWWA Specification C150 and manufactured in accordance with AWWA Specification C151.  Joints shall conform with AWWA Specification C111 or C115 as applicable and shall be of the push on or mechanical type except where flanged joints are indicated on the plans.  Ductile iron pipe 4" and less in diameter shall be of thickness Class 51 and pipe 6" and greater in diameter shall be of thickness Class 50 except pipe with threaded flanges shall be Class 53.</w:t>
      </w:r>
    </w:p>
    <w:p w14:paraId="47B5BD4A" w14:textId="77777777" w:rsidR="0068135E" w:rsidRDefault="0068135E">
      <w:pPr>
        <w:tabs>
          <w:tab w:val="left" w:pos="-720"/>
        </w:tabs>
        <w:suppressAutoHyphens/>
        <w:jc w:val="both"/>
        <w:rPr>
          <w:rFonts w:ascii="Times New Roman" w:hAnsi="Times New Roman"/>
          <w:bCs/>
        </w:rPr>
      </w:pPr>
    </w:p>
    <w:p w14:paraId="222BA351" w14:textId="1CEE15A5" w:rsidR="00623E10" w:rsidRDefault="00623E10">
      <w:pPr>
        <w:pStyle w:val="BodyText"/>
        <w:rPr>
          <w:b/>
          <w:bCs w:val="0"/>
        </w:rPr>
      </w:pPr>
      <w:r>
        <w:rPr>
          <w:b/>
          <w:bCs w:val="0"/>
        </w:rPr>
        <w:t xml:space="preserve">644.02.4.1 – Polyethylene Encasement.  </w:t>
      </w:r>
      <w:r w:rsidRPr="00B75530">
        <w:rPr>
          <w:bCs w:val="0"/>
        </w:rPr>
        <w:t xml:space="preserve">Provide 8 mil minimum thickness polyethylene encasement (wrap) on all buried ductile iron pipe, fittings, and accessories in accordance with AWWA C105 (ANSI A21.5).  Polyethylene encasement material shall consist of three layers of co-extruded linear </w:t>
      </w:r>
      <w:r w:rsidR="00661D13" w:rsidRPr="00B75530">
        <w:rPr>
          <w:bCs w:val="0"/>
        </w:rPr>
        <w:t>low-density</w:t>
      </w:r>
      <w:r w:rsidRPr="00B75530">
        <w:rPr>
          <w:bCs w:val="0"/>
        </w:rPr>
        <w:t xml:space="preserve"> polyethylene (LLDPE), fused into a single layer.  The inside surface of the polyethylene wrap shall be infused with an anti-microbial biocide to mitigate microbiologically influenced corrosion and a volatile corrosion inhibitor to control galvanic </w:t>
      </w:r>
      <w:r w:rsidRPr="00B75530">
        <w:rPr>
          <w:bCs w:val="0"/>
        </w:rPr>
        <w:lastRenderedPageBreak/>
        <w:t>corrosion.  The color shall be white.  Product and manufacturer shall be V-Bio® Enhanced Polyethylene Encasement, or approved equal.</w:t>
      </w:r>
      <w:r>
        <w:rPr>
          <w:b/>
          <w:bCs w:val="0"/>
        </w:rPr>
        <w:t xml:space="preserve">  </w:t>
      </w:r>
      <w:r w:rsidR="00920AD0" w:rsidRPr="00920AD0">
        <w:rPr>
          <w:bCs w:val="0"/>
        </w:rPr>
        <w:t>Polyethylene encasement wrap shall be included in the cost of the installation of the ductile iron water pipe.</w:t>
      </w:r>
    </w:p>
    <w:p w14:paraId="7F250F52" w14:textId="77777777" w:rsidR="00623E10" w:rsidRDefault="00623E10">
      <w:pPr>
        <w:pStyle w:val="BodyText"/>
        <w:rPr>
          <w:b/>
          <w:bCs w:val="0"/>
        </w:rPr>
      </w:pPr>
    </w:p>
    <w:p w14:paraId="4BC9C622" w14:textId="77777777" w:rsidR="0068135E" w:rsidRDefault="00A8323F">
      <w:pPr>
        <w:pStyle w:val="BodyText"/>
      </w:pPr>
      <w:r>
        <w:rPr>
          <w:b/>
          <w:bCs w:val="0"/>
        </w:rPr>
        <w:t>644</w:t>
      </w:r>
      <w:r w:rsidR="0068135E">
        <w:rPr>
          <w:b/>
          <w:bCs w:val="0"/>
        </w:rPr>
        <w:t>.02.5 - Fire Hydrants.</w:t>
      </w:r>
      <w:r w:rsidR="0068135E">
        <w:t xml:space="preserve">  Hydrants shall be three-way Clow Medallion, </w:t>
      </w:r>
      <w:proofErr w:type="spellStart"/>
      <w:r w:rsidR="0068135E">
        <w:t>Meuller</w:t>
      </w:r>
      <w:proofErr w:type="spellEnd"/>
      <w:r w:rsidR="0068135E">
        <w:t xml:space="preserve"> Super Centurion 250, or approved equal with five and one-quarter inch (5 1/4") valve opening.  The length of the lower barrel on each hydrant shall be appropriate for the depth of the water main.  The color shall be safety yellow 10-56 Rus-</w:t>
      </w:r>
      <w:proofErr w:type="spellStart"/>
      <w:r w:rsidR="0068135E">
        <w:t>Kil</w:t>
      </w:r>
      <w:proofErr w:type="spellEnd"/>
      <w:r w:rsidR="0068135E">
        <w:t xml:space="preserve"> or approved equal.</w:t>
      </w:r>
    </w:p>
    <w:p w14:paraId="16C2DE3F" w14:textId="77777777" w:rsidR="0068135E" w:rsidRDefault="0068135E">
      <w:pPr>
        <w:pStyle w:val="BodyText"/>
      </w:pPr>
    </w:p>
    <w:p w14:paraId="4CD4CCD6" w14:textId="77777777" w:rsidR="0068135E" w:rsidRDefault="0068135E">
      <w:pPr>
        <w:pStyle w:val="BodyText"/>
      </w:pPr>
      <w:r>
        <w:t xml:space="preserve">Hydrants that are installed or have been taken out of service shall be completely covered and identified as being “NOT IN SERVICE” until approved for use or removed from the site.  “NOT IN SERVICE” bags shall be N.I.S. bags as manufactured by Assured Flow Sales, Inc. or approved equal.  N.I.S. bags shall be 27” x 42” and made of 4 mil polypropylene material orange in color and in bold print clearly state in contrasting color “NOT IN SERVICE”.  “NOT IN SERVICE” labeling shall be visible from all sides.  Ties straps shall be provided to firmly secure bags to hydrant and approved prior to use. </w:t>
      </w:r>
    </w:p>
    <w:p w14:paraId="1AC2FF31" w14:textId="77777777" w:rsidR="0068135E" w:rsidRDefault="0068135E">
      <w:pPr>
        <w:pStyle w:val="BodyText"/>
      </w:pPr>
    </w:p>
    <w:p w14:paraId="45C4BF49"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.02.6 - Water Valves.</w:t>
      </w:r>
      <w:r w:rsidR="0068135E">
        <w:rPr>
          <w:rFonts w:ascii="Times New Roman" w:hAnsi="Times New Roman"/>
          <w:bCs/>
        </w:rPr>
        <w:t xml:space="preserve">  Water valves shall be resilient seat gate valves complying with the requirements of AWWA C509 "Standard Specifications for Gate Valves for Ordinary Water Service"</w:t>
      </w:r>
      <w:r w:rsidR="008C0C87">
        <w:rPr>
          <w:rFonts w:ascii="Times New Roman" w:hAnsi="Times New Roman"/>
          <w:bCs/>
        </w:rPr>
        <w:t xml:space="preserve"> or AWWA C515 “Standard for Reduced Wall, Resilient Seated Gate Valves for Water Supply Service”</w:t>
      </w:r>
      <w:r w:rsidR="0068135E">
        <w:rPr>
          <w:rFonts w:ascii="Times New Roman" w:hAnsi="Times New Roman"/>
          <w:bCs/>
        </w:rPr>
        <w:t>.  Valves shall be Mueller or approved equal.  Valves shall be furnished with a non-rising stem and shall open by turning the operating nut counterclockwise.  Valve ends shall be flanged or mechanical joint, as appropriate for the connection.  Mechanical joints shall be recommended by the manufacturer for use with AWWA C-900 PVC or ductile iron pipe and shall be furnished with MJ retainer glands.</w:t>
      </w:r>
    </w:p>
    <w:p w14:paraId="27EB2E1C" w14:textId="77777777" w:rsidR="00113CB4" w:rsidRDefault="00113CB4">
      <w:pPr>
        <w:tabs>
          <w:tab w:val="left" w:pos="-720"/>
        </w:tabs>
        <w:suppressAutoHyphens/>
        <w:jc w:val="both"/>
        <w:rPr>
          <w:rFonts w:ascii="Times New Roman" w:hAnsi="Times New Roman"/>
          <w:bCs/>
        </w:rPr>
      </w:pPr>
    </w:p>
    <w:p w14:paraId="68CD047B" w14:textId="2F0ACAB8" w:rsidR="00231E48" w:rsidRDefault="00113CB4" w:rsidP="00113CB4">
      <w:pPr>
        <w:tabs>
          <w:tab w:val="left" w:pos="-720"/>
        </w:tabs>
        <w:suppressAutoHyphens/>
        <w:jc w:val="both"/>
        <w:rPr>
          <w:rFonts w:ascii="Times New Roman" w:hAnsi="Times New Roman"/>
        </w:rPr>
      </w:pPr>
      <w:r w:rsidRPr="00B75530">
        <w:rPr>
          <w:rFonts w:ascii="Times New Roman" w:hAnsi="Times New Roman"/>
        </w:rPr>
        <w:t>All buried valves</w:t>
      </w:r>
      <w:r w:rsidR="00231E48">
        <w:rPr>
          <w:rFonts w:ascii="Times New Roman" w:hAnsi="Times New Roman"/>
        </w:rPr>
        <w:t xml:space="preserve"> with a depth of greater than 36” from finish grade to top of 2” nut</w:t>
      </w:r>
      <w:r w:rsidRPr="00B75530">
        <w:rPr>
          <w:rFonts w:ascii="Times New Roman" w:hAnsi="Times New Roman"/>
        </w:rPr>
        <w:t xml:space="preserve"> shall be fitted with a </w:t>
      </w:r>
      <w:r w:rsidR="00C83E43">
        <w:rPr>
          <w:rFonts w:ascii="Times New Roman" w:hAnsi="Times New Roman"/>
        </w:rPr>
        <w:t>t</w:t>
      </w:r>
      <w:r w:rsidRPr="00B75530">
        <w:rPr>
          <w:rFonts w:ascii="Times New Roman" w:hAnsi="Times New Roman"/>
        </w:rPr>
        <w:t xml:space="preserve">elescopic </w:t>
      </w:r>
      <w:r w:rsidR="00C83E43">
        <w:rPr>
          <w:rFonts w:ascii="Times New Roman" w:hAnsi="Times New Roman"/>
        </w:rPr>
        <w:t>e</w:t>
      </w:r>
      <w:r w:rsidRPr="00B75530">
        <w:rPr>
          <w:rFonts w:ascii="Times New Roman" w:hAnsi="Times New Roman"/>
        </w:rPr>
        <w:t xml:space="preserve">xtension </w:t>
      </w:r>
      <w:r w:rsidR="00C83E43">
        <w:rPr>
          <w:rFonts w:ascii="Times New Roman" w:hAnsi="Times New Roman"/>
        </w:rPr>
        <w:t>s</w:t>
      </w:r>
      <w:r w:rsidRPr="00B75530">
        <w:rPr>
          <w:rFonts w:ascii="Times New Roman" w:hAnsi="Times New Roman"/>
        </w:rPr>
        <w:t>tem</w:t>
      </w:r>
      <w:r w:rsidR="00B377FD">
        <w:rPr>
          <w:rFonts w:ascii="Times New Roman" w:hAnsi="Times New Roman"/>
        </w:rPr>
        <w:t xml:space="preserve">, as manufactured by </w:t>
      </w:r>
      <w:proofErr w:type="spellStart"/>
      <w:r w:rsidR="00B377FD">
        <w:rPr>
          <w:rFonts w:ascii="Times New Roman" w:hAnsi="Times New Roman"/>
        </w:rPr>
        <w:t>Trumbell</w:t>
      </w:r>
      <w:proofErr w:type="spellEnd"/>
      <w:r w:rsidR="00B377FD">
        <w:rPr>
          <w:rFonts w:ascii="Times New Roman" w:hAnsi="Times New Roman"/>
        </w:rPr>
        <w:t xml:space="preserve"> Industries, Inc. or approved equal</w:t>
      </w:r>
      <w:r w:rsidRPr="00B75530">
        <w:rPr>
          <w:rFonts w:ascii="Times New Roman" w:hAnsi="Times New Roman"/>
        </w:rPr>
        <w:t>.  The insert shall be one complete assembled unit composed of a</w:t>
      </w:r>
      <w:r w:rsidR="008B4939">
        <w:rPr>
          <w:rFonts w:ascii="Times New Roman" w:hAnsi="Times New Roman"/>
        </w:rPr>
        <w:t xml:space="preserve"> </w:t>
      </w:r>
      <w:r w:rsidRPr="00B75530">
        <w:rPr>
          <w:rFonts w:ascii="Times New Roman" w:hAnsi="Times New Roman"/>
        </w:rPr>
        <w:t xml:space="preserve">ductile iron square nut, a self-adjusting extension arm, stop collar, anti-friction disk, housing adapter, a valve box centering ring, </w:t>
      </w:r>
      <w:r w:rsidR="00C83E43">
        <w:rPr>
          <w:rFonts w:ascii="Times New Roman" w:hAnsi="Times New Roman"/>
        </w:rPr>
        <w:t xml:space="preserve">position indicator, debris shield, </w:t>
      </w:r>
      <w:r w:rsidRPr="00B75530">
        <w:rPr>
          <w:rFonts w:ascii="Times New Roman" w:hAnsi="Times New Roman"/>
        </w:rPr>
        <w:t xml:space="preserve">and a wrench nut coupler welded to the telescoping stem (bottom piece).  The </w:t>
      </w:r>
      <w:r w:rsidR="00B377FD">
        <w:rPr>
          <w:rFonts w:ascii="Times New Roman" w:hAnsi="Times New Roman"/>
        </w:rPr>
        <w:t>t</w:t>
      </w:r>
      <w:r w:rsidRPr="00B75530">
        <w:rPr>
          <w:rFonts w:ascii="Times New Roman" w:hAnsi="Times New Roman"/>
        </w:rPr>
        <w:t xml:space="preserve">elescopic </w:t>
      </w:r>
      <w:r w:rsidR="00B377FD">
        <w:rPr>
          <w:rFonts w:ascii="Times New Roman" w:hAnsi="Times New Roman"/>
        </w:rPr>
        <w:t>e</w:t>
      </w:r>
      <w:r w:rsidRPr="00B75530">
        <w:rPr>
          <w:rFonts w:ascii="Times New Roman" w:hAnsi="Times New Roman"/>
        </w:rPr>
        <w:t xml:space="preserve">xtension </w:t>
      </w:r>
      <w:r w:rsidR="00B377FD">
        <w:rPr>
          <w:rFonts w:ascii="Times New Roman" w:hAnsi="Times New Roman"/>
        </w:rPr>
        <w:t>s</w:t>
      </w:r>
      <w:r w:rsidRPr="00B75530">
        <w:rPr>
          <w:rFonts w:ascii="Times New Roman" w:hAnsi="Times New Roman"/>
        </w:rPr>
        <w:t>tem material shall be</w:t>
      </w:r>
      <w:del w:id="0" w:author="Christy LeBatard" w:date="2024-12-10T11:29:00Z">
        <w:r w:rsidRPr="00B75530" w:rsidDel="009646B2">
          <w:rPr>
            <w:rFonts w:ascii="Times New Roman" w:hAnsi="Times New Roman"/>
          </w:rPr>
          <w:delText xml:space="preserve"> </w:delText>
        </w:r>
      </w:del>
      <w:r w:rsidRPr="00B75530">
        <w:rPr>
          <w:rFonts w:ascii="Times New Roman" w:hAnsi="Times New Roman"/>
        </w:rPr>
        <w:t xml:space="preserve"> </w:t>
      </w:r>
      <w:r w:rsidR="00B377FD">
        <w:rPr>
          <w:rFonts w:ascii="Times New Roman" w:hAnsi="Times New Roman"/>
        </w:rPr>
        <w:t>c</w:t>
      </w:r>
      <w:r w:rsidRPr="00B75530">
        <w:rPr>
          <w:rFonts w:ascii="Times New Roman" w:hAnsi="Times New Roman"/>
        </w:rPr>
        <w:t xml:space="preserve">arbon </w:t>
      </w:r>
      <w:r w:rsidR="00B377FD">
        <w:rPr>
          <w:rFonts w:ascii="Times New Roman" w:hAnsi="Times New Roman"/>
        </w:rPr>
        <w:t>s</w:t>
      </w:r>
      <w:r w:rsidRPr="00B75530">
        <w:rPr>
          <w:rFonts w:ascii="Times New Roman" w:hAnsi="Times New Roman"/>
        </w:rPr>
        <w:t xml:space="preserve">teel with black enamel coating.  The valve box top section shall be sized to fit inside of the upper section of a standard </w:t>
      </w:r>
      <w:r w:rsidR="00B83E23">
        <w:rPr>
          <w:rFonts w:ascii="Times New Roman" w:hAnsi="Times New Roman"/>
        </w:rPr>
        <w:t>v</w:t>
      </w:r>
      <w:r w:rsidRPr="00B75530">
        <w:rPr>
          <w:rFonts w:ascii="Times New Roman" w:hAnsi="Times New Roman"/>
        </w:rPr>
        <w:t xml:space="preserve">alve </w:t>
      </w:r>
      <w:r w:rsidR="00B83E23">
        <w:rPr>
          <w:rFonts w:ascii="Times New Roman" w:hAnsi="Times New Roman"/>
        </w:rPr>
        <w:t>b</w:t>
      </w:r>
      <w:r w:rsidRPr="00B75530">
        <w:rPr>
          <w:rFonts w:ascii="Times New Roman" w:hAnsi="Times New Roman"/>
        </w:rPr>
        <w:t>ox, allowing clearance for a 5 ¼ inch drop lid.</w:t>
      </w:r>
      <w:r w:rsidR="00B377FD">
        <w:rPr>
          <w:rFonts w:ascii="Times New Roman" w:hAnsi="Times New Roman"/>
        </w:rPr>
        <w:t xml:space="preserve"> </w:t>
      </w:r>
    </w:p>
    <w:p w14:paraId="408973C2" w14:textId="77777777" w:rsidR="00231E48" w:rsidRDefault="00231E48" w:rsidP="00113CB4">
      <w:pPr>
        <w:tabs>
          <w:tab w:val="left" w:pos="-720"/>
        </w:tabs>
        <w:suppressAutoHyphens/>
        <w:jc w:val="both"/>
        <w:rPr>
          <w:rFonts w:ascii="Times New Roman" w:hAnsi="Times New Roman"/>
        </w:rPr>
      </w:pPr>
    </w:p>
    <w:p w14:paraId="0454B2CE" w14:textId="7B7EA090" w:rsidR="00113CB4" w:rsidRDefault="00B377FD" w:rsidP="00113CB4">
      <w:pPr>
        <w:tabs>
          <w:tab w:val="left" w:pos="-720"/>
        </w:tabs>
        <w:suppressAutoHyphens/>
        <w:jc w:val="both"/>
        <w:rPr>
          <w:rFonts w:ascii="Times New Roman" w:hAnsi="Times New Roman"/>
        </w:rPr>
      </w:pPr>
      <w:r>
        <w:rPr>
          <w:rFonts w:ascii="Times New Roman" w:hAnsi="Times New Roman"/>
        </w:rPr>
        <w:t>The</w:t>
      </w:r>
      <w:r w:rsidR="008A3814">
        <w:rPr>
          <w:rFonts w:ascii="Times New Roman" w:hAnsi="Times New Roman"/>
        </w:rPr>
        <w:t xml:space="preserve"> position</w:t>
      </w:r>
      <w:r w:rsidR="008B4939">
        <w:rPr>
          <w:rFonts w:ascii="Times New Roman" w:hAnsi="Times New Roman"/>
        </w:rPr>
        <w:t xml:space="preserve"> indicator</w:t>
      </w:r>
      <w:r w:rsidR="008A3814">
        <w:rPr>
          <w:rFonts w:ascii="Times New Roman" w:hAnsi="Times New Roman"/>
        </w:rPr>
        <w:t xml:space="preserve"> of the valve</w:t>
      </w:r>
      <w:r w:rsidR="00231E48">
        <w:rPr>
          <w:rFonts w:ascii="Times New Roman" w:hAnsi="Times New Roman"/>
        </w:rPr>
        <w:t xml:space="preserve">, from fully open to fully closed, shall be </w:t>
      </w:r>
      <w:r w:rsidR="008B4939">
        <w:rPr>
          <w:rFonts w:ascii="Times New Roman" w:hAnsi="Times New Roman"/>
        </w:rPr>
        <w:t xml:space="preserve">placed </w:t>
      </w:r>
      <w:r w:rsidR="00231E48">
        <w:rPr>
          <w:rFonts w:ascii="Times New Roman" w:hAnsi="Times New Roman"/>
        </w:rPr>
        <w:t xml:space="preserve">no more than 6” </w:t>
      </w:r>
      <w:r w:rsidR="008B4939">
        <w:rPr>
          <w:rFonts w:ascii="Times New Roman" w:hAnsi="Times New Roman"/>
        </w:rPr>
        <w:t>below</w:t>
      </w:r>
      <w:r w:rsidR="00231E48">
        <w:rPr>
          <w:rFonts w:ascii="Times New Roman" w:hAnsi="Times New Roman"/>
        </w:rPr>
        <w:t xml:space="preserve"> final grade. A debris shield shall be installed over the position indicator to keep the indicating window visible and clear of dirt and other foreign material. The debris shield shall be of non-corrosive material and designed to fit tightly inside the cast iron adapter, to prevent dirt from passing onto the position indicator or into the valve box.</w:t>
      </w:r>
      <w:r>
        <w:rPr>
          <w:rFonts w:ascii="Times New Roman" w:hAnsi="Times New Roman"/>
        </w:rPr>
        <w:t xml:space="preserve"> </w:t>
      </w:r>
      <w:r w:rsidR="008B4939">
        <w:rPr>
          <w:rFonts w:ascii="Times New Roman" w:hAnsi="Times New Roman"/>
        </w:rPr>
        <w:t xml:space="preserve"> Position indicator shall be secured in a way to prevent rotation of the indicator during operation.</w:t>
      </w:r>
    </w:p>
    <w:p w14:paraId="43E2BC15" w14:textId="6C565090" w:rsidR="008B4939" w:rsidRDefault="008B4939" w:rsidP="00113CB4">
      <w:pPr>
        <w:tabs>
          <w:tab w:val="left" w:pos="-720"/>
        </w:tabs>
        <w:suppressAutoHyphens/>
        <w:jc w:val="both"/>
        <w:rPr>
          <w:rFonts w:ascii="Times New Roman" w:hAnsi="Times New Roman"/>
        </w:rPr>
      </w:pPr>
    </w:p>
    <w:p w14:paraId="405C3904" w14:textId="24D02A63" w:rsidR="00113CB4" w:rsidRPr="00B75530" w:rsidRDefault="008B4939" w:rsidP="00113CB4">
      <w:pPr>
        <w:tabs>
          <w:tab w:val="left" w:pos="-720"/>
        </w:tabs>
        <w:suppressAutoHyphens/>
        <w:jc w:val="both"/>
        <w:rPr>
          <w:rFonts w:ascii="Times New Roman" w:hAnsi="Times New Roman"/>
        </w:rPr>
      </w:pPr>
      <w:r>
        <w:rPr>
          <w:rFonts w:ascii="Times New Roman" w:hAnsi="Times New Roman"/>
        </w:rPr>
        <w:t xml:space="preserve">Position indicator shall be sealed with two (2) neoprene </w:t>
      </w:r>
      <w:proofErr w:type="spellStart"/>
      <w:r>
        <w:rPr>
          <w:rFonts w:ascii="Times New Roman" w:hAnsi="Times New Roman"/>
        </w:rPr>
        <w:t>o-rings</w:t>
      </w:r>
      <w:proofErr w:type="spellEnd"/>
      <w:r>
        <w:rPr>
          <w:rFonts w:ascii="Times New Roman" w:hAnsi="Times New Roman"/>
        </w:rPr>
        <w:t xml:space="preserve"> and shall not admit more than 0.5 ounces of water after 7 days of submergence.  Position indicator shall be cycle tested by manufacturer to ensure successful operation of 1 million revolutions.  Drop testing shall be </w:t>
      </w:r>
      <w:r>
        <w:rPr>
          <w:rFonts w:ascii="Times New Roman" w:hAnsi="Times New Roman"/>
        </w:rPr>
        <w:lastRenderedPageBreak/>
        <w:t>performed by dropping an 18-pound weight from 4 feet to ensure accidental impact will not crack or damage the position indicator.  The extension stem shall be capable of surviving a torque test to 300 ft-lb without failure.  Manufacturer shall supply test results from an independent testing laboratory.</w:t>
      </w:r>
    </w:p>
    <w:p w14:paraId="2D04206D" w14:textId="62B0CA02" w:rsidR="00113CB4" w:rsidRPr="00B75530" w:rsidRDefault="00113CB4" w:rsidP="00113CB4">
      <w:pPr>
        <w:tabs>
          <w:tab w:val="left" w:pos="-720"/>
        </w:tabs>
        <w:suppressAutoHyphens/>
        <w:jc w:val="both"/>
        <w:rPr>
          <w:rFonts w:ascii="Times New Roman" w:hAnsi="Times New Roman"/>
        </w:rPr>
      </w:pPr>
      <w:r w:rsidRPr="00B75530">
        <w:rPr>
          <w:rFonts w:ascii="Times New Roman" w:hAnsi="Times New Roman"/>
        </w:rPr>
        <w:t xml:space="preserve">All </w:t>
      </w:r>
      <w:r w:rsidR="00B377FD">
        <w:rPr>
          <w:rFonts w:ascii="Times New Roman" w:hAnsi="Times New Roman"/>
        </w:rPr>
        <w:t>t</w:t>
      </w:r>
      <w:r w:rsidRPr="00B75530">
        <w:rPr>
          <w:rFonts w:ascii="Times New Roman" w:hAnsi="Times New Roman"/>
        </w:rPr>
        <w:t xml:space="preserve">elescopic </w:t>
      </w:r>
      <w:r w:rsidR="00B377FD">
        <w:rPr>
          <w:rFonts w:ascii="Times New Roman" w:hAnsi="Times New Roman"/>
        </w:rPr>
        <w:t>e</w:t>
      </w:r>
      <w:r w:rsidRPr="00B75530">
        <w:rPr>
          <w:rFonts w:ascii="Times New Roman" w:hAnsi="Times New Roman"/>
        </w:rPr>
        <w:t xml:space="preserve">xtension </w:t>
      </w:r>
      <w:r w:rsidR="00B377FD">
        <w:rPr>
          <w:rFonts w:ascii="Times New Roman" w:hAnsi="Times New Roman"/>
        </w:rPr>
        <w:t>s</w:t>
      </w:r>
      <w:r w:rsidRPr="00B75530">
        <w:rPr>
          <w:rFonts w:ascii="Times New Roman" w:hAnsi="Times New Roman"/>
        </w:rPr>
        <w:t>tem assemblies shall be include</w:t>
      </w:r>
      <w:r w:rsidR="00C83E43">
        <w:rPr>
          <w:rFonts w:ascii="Times New Roman" w:hAnsi="Times New Roman"/>
        </w:rPr>
        <w:t>d</w:t>
      </w:r>
      <w:r w:rsidRPr="00B75530">
        <w:rPr>
          <w:rFonts w:ascii="Times New Roman" w:hAnsi="Times New Roman"/>
        </w:rPr>
        <w:t xml:space="preserve"> with the unit price of each buried valve</w:t>
      </w:r>
      <w:r w:rsidR="008B4939">
        <w:rPr>
          <w:rFonts w:ascii="Times New Roman" w:hAnsi="Times New Roman"/>
        </w:rPr>
        <w:t xml:space="preserve"> </w:t>
      </w:r>
      <w:r w:rsidR="00661D13">
        <w:rPr>
          <w:rFonts w:ascii="Times New Roman" w:hAnsi="Times New Roman"/>
        </w:rPr>
        <w:t xml:space="preserve">(with a depth </w:t>
      </w:r>
      <w:r w:rsidR="008B4939">
        <w:rPr>
          <w:rFonts w:ascii="Times New Roman" w:hAnsi="Times New Roman"/>
        </w:rPr>
        <w:t>between 3 feet and 10 ½ feet from finished grade to the top of the 2-inch square</w:t>
      </w:r>
      <w:r w:rsidR="00661D13">
        <w:rPr>
          <w:rFonts w:ascii="Times New Roman" w:hAnsi="Times New Roman"/>
        </w:rPr>
        <w:t>)</w:t>
      </w:r>
      <w:r w:rsidR="008B4939">
        <w:rPr>
          <w:rFonts w:ascii="Times New Roman" w:hAnsi="Times New Roman"/>
        </w:rPr>
        <w:t xml:space="preserve"> wrench nut</w:t>
      </w:r>
      <w:r w:rsidRPr="00B75530">
        <w:rPr>
          <w:rFonts w:ascii="Times New Roman" w:hAnsi="Times New Roman"/>
        </w:rPr>
        <w:t xml:space="preserve"> installed and accepted by the Owner.</w:t>
      </w:r>
    </w:p>
    <w:p w14:paraId="125CC480" w14:textId="77777777" w:rsidR="00113CB4" w:rsidRDefault="00113CB4">
      <w:pPr>
        <w:tabs>
          <w:tab w:val="left" w:pos="-720"/>
        </w:tabs>
        <w:suppressAutoHyphens/>
        <w:jc w:val="both"/>
        <w:rPr>
          <w:rFonts w:ascii="Times New Roman" w:hAnsi="Times New Roman"/>
          <w:bCs/>
        </w:rPr>
      </w:pPr>
    </w:p>
    <w:p w14:paraId="0BEB203F" w14:textId="77777777" w:rsidR="0068135E" w:rsidRDefault="0068135E">
      <w:pPr>
        <w:tabs>
          <w:tab w:val="left" w:pos="-720"/>
        </w:tabs>
        <w:suppressAutoHyphens/>
        <w:jc w:val="both"/>
        <w:rPr>
          <w:rFonts w:ascii="Times New Roman" w:hAnsi="Times New Roman"/>
          <w:bCs/>
        </w:rPr>
      </w:pPr>
    </w:p>
    <w:p w14:paraId="5640B7C6" w14:textId="77777777" w:rsidR="00920AD0" w:rsidRDefault="00920AD0" w:rsidP="00920AD0">
      <w:pPr>
        <w:tabs>
          <w:tab w:val="left" w:pos="-720"/>
        </w:tabs>
        <w:suppressAutoHyphens/>
        <w:jc w:val="both"/>
        <w:rPr>
          <w:rFonts w:ascii="Times New Roman" w:hAnsi="Times New Roman"/>
        </w:rPr>
      </w:pPr>
      <w:r>
        <w:rPr>
          <w:rFonts w:ascii="Times New Roman" w:hAnsi="Times New Roman"/>
          <w:b/>
        </w:rPr>
        <w:t xml:space="preserve">644.02.6.1 – Insertion Valve.  </w:t>
      </w:r>
      <w:r>
        <w:rPr>
          <w:rFonts w:ascii="Times New Roman" w:hAnsi="Times New Roman"/>
        </w:rPr>
        <w:t xml:space="preserve">Insertion valve (12 inches or less) shall be fully functioning, resilient wedge gate valve capable of installation under pressure complying with the requirements of AWWA C515.  Insertion valves shall be Hydra-Stop, “Insta-Valve 250”, or approved equal.  Insertion valves shall be furnished with a non-rising stem operating counterclockwise.  The body, bonnet, and valve stem shall be 304 stainless </w:t>
      </w:r>
      <w:proofErr w:type="gramStart"/>
      <w:r>
        <w:rPr>
          <w:rFonts w:ascii="Times New Roman" w:hAnsi="Times New Roman"/>
        </w:rPr>
        <w:t>steel</w:t>
      </w:r>
      <w:proofErr w:type="gramEnd"/>
      <w:r>
        <w:rPr>
          <w:rFonts w:ascii="Times New Roman" w:hAnsi="Times New Roman"/>
        </w:rPr>
        <w:t xml:space="preserve">.  Wedges shall be resilient seat complying with AWWA C506 and be fully encapsulated with EPDM rubber.  Rated working pressure shall be 250 </w:t>
      </w:r>
      <w:proofErr w:type="spellStart"/>
      <w:r>
        <w:rPr>
          <w:rFonts w:ascii="Times New Roman" w:hAnsi="Times New Roman"/>
        </w:rPr>
        <w:t>psig</w:t>
      </w:r>
      <w:proofErr w:type="spellEnd"/>
      <w:r>
        <w:rPr>
          <w:rFonts w:ascii="Times New Roman" w:hAnsi="Times New Roman"/>
        </w:rPr>
        <w:t>.  End connections for buried valves shall be permanently restrained to the pipe.  Tapping machine shall be capable of removing the complete coupon from the host pipe.  Upon installation of the insertion valve body on to the existing pipe, a pressure test of 1.1 times that of the contents shall be sustained for 15 minutes.  Once the pressure test is affectively achieved, the insertion valve body must not be moved in accordance with AWWA Standards.  If the insertion valve is moved, the pressure test must be completed again.  The insertion valve must not be moved or repositioned once the pressure test is achieved.</w:t>
      </w:r>
    </w:p>
    <w:p w14:paraId="0BD70B30" w14:textId="77777777" w:rsidR="00920AD0" w:rsidRDefault="00920AD0" w:rsidP="00920AD0">
      <w:pPr>
        <w:tabs>
          <w:tab w:val="left" w:pos="-720"/>
        </w:tabs>
        <w:suppressAutoHyphens/>
        <w:jc w:val="both"/>
        <w:rPr>
          <w:rFonts w:ascii="Times New Roman" w:hAnsi="Times New Roman"/>
        </w:rPr>
      </w:pPr>
    </w:p>
    <w:p w14:paraId="53D4E543" w14:textId="77777777" w:rsidR="00920AD0" w:rsidRPr="00250E2A" w:rsidRDefault="00920AD0" w:rsidP="00920AD0">
      <w:pPr>
        <w:tabs>
          <w:tab w:val="left" w:pos="-720"/>
        </w:tabs>
        <w:suppressAutoHyphens/>
        <w:jc w:val="both"/>
        <w:rPr>
          <w:rFonts w:ascii="Times New Roman" w:hAnsi="Times New Roman"/>
        </w:rPr>
      </w:pPr>
      <w:r>
        <w:rPr>
          <w:rFonts w:ascii="Times New Roman" w:hAnsi="Times New Roman"/>
        </w:rPr>
        <w:t xml:space="preserve">Insertion valve (16 inches and larger) shall be fully functioning, resilient wedge gate valve capable of installation under pressure complying with the requirements of AWWA C515.  Insertion valves shall be Team Industrial Services, “Insert Valve”, or approved equal.  Insertion valves shall be furnished with a non-rising stem operating counterclockwise.  The body and bonnet stem shall be ductile iron with NSF 61 Epoxy.  Wedges shall be resilient seat (shall seat on valve when closed, not on host pipe).  Rated working pressure shall be 250 </w:t>
      </w:r>
      <w:proofErr w:type="spellStart"/>
      <w:r>
        <w:rPr>
          <w:rFonts w:ascii="Times New Roman" w:hAnsi="Times New Roman"/>
        </w:rPr>
        <w:t>psig</w:t>
      </w:r>
      <w:proofErr w:type="spellEnd"/>
      <w:r>
        <w:rPr>
          <w:rFonts w:ascii="Times New Roman" w:hAnsi="Times New Roman"/>
        </w:rPr>
        <w:t>.  End connections for buried valves shall be mechanical joint permanently restrained to the pipe.  Tapping machine shall be capable of removing the complete section of pipe.</w:t>
      </w:r>
    </w:p>
    <w:p w14:paraId="296C175A" w14:textId="77777777" w:rsidR="00920AD0" w:rsidRDefault="00920AD0">
      <w:pPr>
        <w:tabs>
          <w:tab w:val="left" w:pos="-720"/>
        </w:tabs>
        <w:suppressAutoHyphens/>
        <w:jc w:val="both"/>
        <w:rPr>
          <w:rFonts w:ascii="Times New Roman" w:hAnsi="Times New Roman"/>
          <w:b/>
        </w:rPr>
      </w:pPr>
    </w:p>
    <w:p w14:paraId="32C8B3A2"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.02.7 - Valve Boxes.</w:t>
      </w:r>
      <w:r w:rsidR="0068135E">
        <w:rPr>
          <w:rFonts w:ascii="Times New Roman" w:hAnsi="Times New Roman"/>
          <w:bCs/>
        </w:rPr>
        <w:t xml:space="preserve">  Except where concrete valve boxes are indicated on the plans, valve boxes shall be of cast or ductile iron as manufactured by Mueller, Kennedy, M &amp; H or approved equal.  Covers shall be cast or ductile iron with a designation of "WATER" embossed on the topside and shall be of the screw down type.  Valve boxes shall be the two-piece type, adjustable in length and suitable for installation in roadway surfaces.  Stack pipe for valve box adjustment shall be </w:t>
      </w:r>
      <w:r w:rsidR="002D317E">
        <w:rPr>
          <w:rFonts w:ascii="Times New Roman" w:hAnsi="Times New Roman"/>
          <w:bCs/>
        </w:rPr>
        <w:t>C</w:t>
      </w:r>
      <w:r w:rsidR="0068135E">
        <w:rPr>
          <w:rFonts w:ascii="Times New Roman" w:hAnsi="Times New Roman"/>
          <w:bCs/>
        </w:rPr>
        <w:t>lass 150 DR 18 manufactured in accordance with AWWA C-900 PVC or ductile iron pipe.  Adjustment risers shall be cast iron and approved prior to use by the City Engineer or his authorized representative.</w:t>
      </w:r>
    </w:p>
    <w:p w14:paraId="58A022D2" w14:textId="77777777" w:rsidR="0068135E" w:rsidRDefault="0068135E">
      <w:pPr>
        <w:tabs>
          <w:tab w:val="left" w:pos="-720"/>
        </w:tabs>
        <w:suppressAutoHyphens/>
        <w:jc w:val="both"/>
        <w:rPr>
          <w:rFonts w:ascii="Times New Roman" w:hAnsi="Times New Roman"/>
          <w:bCs/>
        </w:rPr>
      </w:pPr>
    </w:p>
    <w:p w14:paraId="1264AB62" w14:textId="77777777" w:rsidR="00CB5C83" w:rsidRPr="0055544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.02.8 - Fittings.</w:t>
      </w:r>
      <w:r w:rsidR="0068135E">
        <w:rPr>
          <w:rFonts w:ascii="Times New Roman" w:hAnsi="Times New Roman"/>
          <w:bCs/>
        </w:rPr>
        <w:t xml:space="preserve">  Fittings for water mains of </w:t>
      </w:r>
      <w:proofErr w:type="gramStart"/>
      <w:r w:rsidR="0068135E">
        <w:rPr>
          <w:rFonts w:ascii="Times New Roman" w:hAnsi="Times New Roman"/>
          <w:bCs/>
        </w:rPr>
        <w:t>six inch</w:t>
      </w:r>
      <w:proofErr w:type="gramEnd"/>
      <w:r w:rsidR="0068135E">
        <w:rPr>
          <w:rFonts w:ascii="Times New Roman" w:hAnsi="Times New Roman"/>
          <w:bCs/>
        </w:rPr>
        <w:t xml:space="preserve"> (6") diameter and larger shall be seal coated cast iron or ductile iron with flanged or mechanical joint ends, as appropriate for each connection.  Mechanical joints shall be recommended by the manufacturer for use with AWWA C-900</w:t>
      </w:r>
      <w:r w:rsidR="00102C96">
        <w:rPr>
          <w:rFonts w:ascii="Times New Roman" w:hAnsi="Times New Roman"/>
          <w:bCs/>
        </w:rPr>
        <w:t>/C-905</w:t>
      </w:r>
      <w:r w:rsidR="0068135E">
        <w:rPr>
          <w:rFonts w:ascii="Times New Roman" w:hAnsi="Times New Roman"/>
          <w:bCs/>
        </w:rPr>
        <w:t xml:space="preserve"> PVC or ductile iron pipe and shall be furnished with MJ retainer glands. </w:t>
      </w:r>
      <w:r w:rsidR="008A3C82">
        <w:rPr>
          <w:rFonts w:ascii="Times New Roman" w:hAnsi="Times New Roman"/>
          <w:bCs/>
        </w:rPr>
        <w:t>Standard</w:t>
      </w:r>
      <w:r w:rsidR="0068135E">
        <w:rPr>
          <w:rFonts w:ascii="Times New Roman" w:hAnsi="Times New Roman"/>
          <w:bCs/>
        </w:rPr>
        <w:t xml:space="preserve"> </w:t>
      </w:r>
      <w:r w:rsidR="008A3C82" w:rsidRPr="0055544E">
        <w:rPr>
          <w:rFonts w:ascii="Times New Roman" w:hAnsi="Times New Roman"/>
          <w:bCs/>
        </w:rPr>
        <w:lastRenderedPageBreak/>
        <w:t>f</w:t>
      </w:r>
      <w:r w:rsidR="0068135E" w:rsidRPr="0055544E">
        <w:rPr>
          <w:rFonts w:ascii="Times New Roman" w:hAnsi="Times New Roman"/>
          <w:bCs/>
        </w:rPr>
        <w:t>ittings shall be manufactured in accordance with AWWA C110</w:t>
      </w:r>
      <w:r w:rsidR="008A3C82" w:rsidRPr="0055544E">
        <w:rPr>
          <w:rFonts w:ascii="Times New Roman" w:hAnsi="Times New Roman"/>
          <w:bCs/>
        </w:rPr>
        <w:t xml:space="preserve"> and </w:t>
      </w:r>
      <w:r w:rsidR="00A0009F" w:rsidRPr="0055544E">
        <w:rPr>
          <w:rFonts w:ascii="Times New Roman" w:hAnsi="Times New Roman"/>
          <w:bCs/>
        </w:rPr>
        <w:t>compact fittings</w:t>
      </w:r>
      <w:r w:rsidR="008A3C82" w:rsidRPr="0055544E">
        <w:rPr>
          <w:rFonts w:ascii="Times New Roman" w:hAnsi="Times New Roman"/>
          <w:bCs/>
        </w:rPr>
        <w:t xml:space="preserve"> </w:t>
      </w:r>
      <w:r w:rsidR="00393446" w:rsidRPr="0055544E">
        <w:rPr>
          <w:rFonts w:ascii="Times New Roman" w:hAnsi="Times New Roman"/>
          <w:bCs/>
        </w:rPr>
        <w:t>in accordance with AWWA C153</w:t>
      </w:r>
      <w:r w:rsidR="008A3C82" w:rsidRPr="0055544E">
        <w:rPr>
          <w:rFonts w:ascii="Times New Roman" w:hAnsi="Times New Roman"/>
          <w:bCs/>
        </w:rPr>
        <w:t>.</w:t>
      </w:r>
      <w:r w:rsidR="00393446" w:rsidRPr="0055544E">
        <w:rPr>
          <w:rFonts w:ascii="Times New Roman" w:hAnsi="Times New Roman"/>
          <w:bCs/>
        </w:rPr>
        <w:t xml:space="preserve">  </w:t>
      </w:r>
      <w:r w:rsidR="0068135E" w:rsidRPr="0055544E">
        <w:rPr>
          <w:rFonts w:ascii="Times New Roman" w:hAnsi="Times New Roman"/>
          <w:bCs/>
        </w:rPr>
        <w:t>Fittings for use with ductile iron pipe may be of the push-on type.  Fittings for connections between new main and existing mains and pipes shall be specifically designed for interconnection of the lines being joined and will be subject to the approval of the City engineer or his authorized representative.</w:t>
      </w:r>
      <w:r w:rsidR="00CB5C83" w:rsidRPr="0055544E">
        <w:rPr>
          <w:rFonts w:ascii="Times New Roman" w:hAnsi="Times New Roman"/>
          <w:bCs/>
        </w:rPr>
        <w:t xml:space="preserve">  </w:t>
      </w:r>
    </w:p>
    <w:p w14:paraId="3B0F80F4" w14:textId="77777777" w:rsidR="00CB5C83" w:rsidRPr="0055544E" w:rsidRDefault="00CB5C83">
      <w:pPr>
        <w:tabs>
          <w:tab w:val="left" w:pos="-720"/>
        </w:tabs>
        <w:suppressAutoHyphens/>
        <w:jc w:val="both"/>
        <w:rPr>
          <w:rFonts w:ascii="Times New Roman" w:hAnsi="Times New Roman"/>
          <w:bCs/>
        </w:rPr>
      </w:pPr>
    </w:p>
    <w:p w14:paraId="5CD2ECE0" w14:textId="77777777" w:rsidR="00973C9C" w:rsidRPr="0055544E" w:rsidRDefault="00CB5C83">
      <w:pPr>
        <w:tabs>
          <w:tab w:val="left" w:pos="-720"/>
        </w:tabs>
        <w:suppressAutoHyphens/>
        <w:jc w:val="both"/>
        <w:rPr>
          <w:rFonts w:ascii="Times New Roman" w:hAnsi="Times New Roman"/>
          <w:bCs/>
        </w:rPr>
      </w:pPr>
      <w:r w:rsidRPr="0055544E">
        <w:rPr>
          <w:rFonts w:ascii="Times New Roman" w:hAnsi="Times New Roman"/>
          <w:bCs/>
        </w:rPr>
        <w:t>The Contractor shall make every effort to limit the number of fittings install</w:t>
      </w:r>
      <w:r w:rsidR="00101E5E" w:rsidRPr="0055544E">
        <w:rPr>
          <w:rFonts w:ascii="Times New Roman" w:hAnsi="Times New Roman"/>
          <w:bCs/>
        </w:rPr>
        <w:t>ed</w:t>
      </w:r>
      <w:r w:rsidRPr="0055544E">
        <w:rPr>
          <w:rFonts w:ascii="Times New Roman" w:hAnsi="Times New Roman"/>
          <w:bCs/>
        </w:rPr>
        <w:t xml:space="preserve"> along the mainline as well as at lateral connections.  The excessive use of bends to </w:t>
      </w:r>
      <w:r w:rsidR="00A1376D" w:rsidRPr="0055544E">
        <w:rPr>
          <w:rFonts w:ascii="Times New Roman" w:hAnsi="Times New Roman"/>
          <w:bCs/>
        </w:rPr>
        <w:t>route</w:t>
      </w:r>
      <w:r w:rsidRPr="0055544E">
        <w:rPr>
          <w:rFonts w:ascii="Times New Roman" w:hAnsi="Times New Roman"/>
          <w:bCs/>
        </w:rPr>
        <w:t xml:space="preserve"> water main </w:t>
      </w:r>
      <w:r w:rsidR="00A1376D" w:rsidRPr="0055544E">
        <w:rPr>
          <w:rFonts w:ascii="Times New Roman" w:hAnsi="Times New Roman"/>
          <w:bCs/>
        </w:rPr>
        <w:t xml:space="preserve">connections </w:t>
      </w:r>
      <w:r w:rsidRPr="0055544E">
        <w:rPr>
          <w:rFonts w:ascii="Times New Roman" w:hAnsi="Times New Roman"/>
          <w:bCs/>
        </w:rPr>
        <w:t xml:space="preserve">up, over and around obstructions will not be allowed.   The Contractor shall immediately correct any sections of main or connections the City Engineer or his Authorized representative deems unacceptable.  </w:t>
      </w:r>
    </w:p>
    <w:p w14:paraId="22D63E38" w14:textId="77777777" w:rsidR="00101E5E" w:rsidRPr="0055544E" w:rsidRDefault="00101E5E">
      <w:pPr>
        <w:tabs>
          <w:tab w:val="left" w:pos="-720"/>
        </w:tabs>
        <w:suppressAutoHyphens/>
        <w:jc w:val="both"/>
        <w:rPr>
          <w:rFonts w:ascii="Times New Roman" w:hAnsi="Times New Roman"/>
          <w:bCs/>
        </w:rPr>
      </w:pPr>
    </w:p>
    <w:p w14:paraId="101DB2F4" w14:textId="77777777" w:rsidR="00973C9C" w:rsidRPr="0055544E" w:rsidRDefault="00973C9C">
      <w:pPr>
        <w:tabs>
          <w:tab w:val="left" w:pos="-720"/>
        </w:tabs>
        <w:suppressAutoHyphens/>
        <w:jc w:val="both"/>
        <w:rPr>
          <w:rFonts w:ascii="Times New Roman" w:hAnsi="Times New Roman"/>
          <w:bCs/>
        </w:rPr>
      </w:pPr>
      <w:r w:rsidRPr="0055544E">
        <w:rPr>
          <w:rFonts w:ascii="Times New Roman" w:hAnsi="Times New Roman"/>
          <w:bCs/>
        </w:rPr>
        <w:t xml:space="preserve">If an unavoidable situation occurs where the Contractor must install an </w:t>
      </w:r>
      <w:r w:rsidR="00A1376D" w:rsidRPr="0055544E">
        <w:rPr>
          <w:rFonts w:ascii="Times New Roman" w:hAnsi="Times New Roman"/>
          <w:bCs/>
        </w:rPr>
        <w:t xml:space="preserve">excessive number </w:t>
      </w:r>
      <w:r w:rsidRPr="0055544E">
        <w:rPr>
          <w:rFonts w:ascii="Times New Roman" w:hAnsi="Times New Roman"/>
          <w:bCs/>
        </w:rPr>
        <w:t>of fittings,</w:t>
      </w:r>
      <w:r w:rsidR="00A1376D" w:rsidRPr="0055544E">
        <w:rPr>
          <w:rFonts w:ascii="Times New Roman" w:hAnsi="Times New Roman"/>
          <w:bCs/>
        </w:rPr>
        <w:t xml:space="preserve"> in the opinion of the City Engineer or his Authorized Representative</w:t>
      </w:r>
      <w:r w:rsidR="00101E5E" w:rsidRPr="0055544E">
        <w:rPr>
          <w:rFonts w:ascii="Times New Roman" w:hAnsi="Times New Roman"/>
          <w:bCs/>
        </w:rPr>
        <w:t>,</w:t>
      </w:r>
      <w:r w:rsidRPr="0055544E">
        <w:rPr>
          <w:rFonts w:ascii="Times New Roman" w:hAnsi="Times New Roman"/>
          <w:bCs/>
        </w:rPr>
        <w:t xml:space="preserve"> the Contractor shall immediately alert the City Engineer or his Authorized representative via a Request for Information (RFI) with complete details (</w:t>
      </w:r>
      <w:proofErr w:type="gramStart"/>
      <w:r w:rsidRPr="0055544E">
        <w:rPr>
          <w:rFonts w:ascii="Times New Roman" w:hAnsi="Times New Roman"/>
          <w:bCs/>
        </w:rPr>
        <w:t>i.e.</w:t>
      </w:r>
      <w:proofErr w:type="gramEnd"/>
      <w:r w:rsidRPr="0055544E">
        <w:rPr>
          <w:rFonts w:ascii="Times New Roman" w:hAnsi="Times New Roman"/>
          <w:bCs/>
        </w:rPr>
        <w:t xml:space="preserve"> plans, pictures, elevations, distances, dimensions, etc.) of the issue at hand.  The City Engineer and his Authorized representative will work with the Design Engineer and Contractor to provide a resolution. </w:t>
      </w:r>
    </w:p>
    <w:p w14:paraId="5E66EE7D" w14:textId="77777777" w:rsidR="0068135E" w:rsidRPr="0055544E" w:rsidRDefault="0068135E">
      <w:pPr>
        <w:tabs>
          <w:tab w:val="left" w:pos="-720"/>
        </w:tabs>
        <w:suppressAutoHyphens/>
        <w:jc w:val="both"/>
        <w:rPr>
          <w:rFonts w:ascii="Times New Roman" w:hAnsi="Times New Roman"/>
          <w:bCs/>
        </w:rPr>
      </w:pPr>
    </w:p>
    <w:p w14:paraId="2DD825ED" w14:textId="77777777" w:rsidR="0068135E" w:rsidRPr="0055544E" w:rsidRDefault="00A8323F">
      <w:pPr>
        <w:tabs>
          <w:tab w:val="left" w:pos="-720"/>
        </w:tabs>
        <w:suppressAutoHyphens/>
        <w:jc w:val="both"/>
        <w:rPr>
          <w:rFonts w:ascii="Times New Roman" w:hAnsi="Times New Roman"/>
          <w:bCs/>
        </w:rPr>
      </w:pPr>
      <w:r>
        <w:rPr>
          <w:rFonts w:ascii="Times New Roman" w:hAnsi="Times New Roman"/>
          <w:b/>
        </w:rPr>
        <w:t>644</w:t>
      </w:r>
      <w:r w:rsidR="0068135E" w:rsidRPr="0055544E">
        <w:rPr>
          <w:rFonts w:ascii="Times New Roman" w:hAnsi="Times New Roman"/>
          <w:b/>
        </w:rPr>
        <w:t>.02.9 - Corporation and Curb Stops.</w:t>
      </w:r>
      <w:r w:rsidR="0068135E" w:rsidRPr="0055544E">
        <w:rPr>
          <w:rFonts w:ascii="Times New Roman" w:hAnsi="Times New Roman"/>
          <w:bCs/>
        </w:rPr>
        <w:t xml:space="preserve">  Corporation stops at the main and curb stops at the meter shall be Ford or approved equal of the type and size to fit the particular water service.</w:t>
      </w:r>
      <w:r w:rsidR="00CE1A26" w:rsidRPr="0055544E">
        <w:rPr>
          <w:rFonts w:ascii="Times New Roman" w:hAnsi="Times New Roman"/>
          <w:bCs/>
        </w:rPr>
        <w:t xml:space="preserve"> All new corporation and curb stops shall be low lead brass. </w:t>
      </w:r>
    </w:p>
    <w:p w14:paraId="5833B9E1" w14:textId="77777777" w:rsidR="00FD007D" w:rsidRPr="0055544E" w:rsidRDefault="00FD007D">
      <w:pPr>
        <w:tabs>
          <w:tab w:val="left" w:pos="-720"/>
        </w:tabs>
        <w:suppressAutoHyphens/>
        <w:jc w:val="both"/>
        <w:rPr>
          <w:rFonts w:ascii="Times New Roman" w:hAnsi="Times New Roman"/>
          <w:b/>
        </w:rPr>
      </w:pPr>
    </w:p>
    <w:p w14:paraId="536EE333" w14:textId="77777777" w:rsidR="0068135E" w:rsidRPr="0055544E" w:rsidRDefault="00A8323F">
      <w:pPr>
        <w:tabs>
          <w:tab w:val="left" w:pos="-720"/>
        </w:tabs>
        <w:suppressAutoHyphens/>
        <w:jc w:val="both"/>
        <w:rPr>
          <w:rFonts w:ascii="Times New Roman" w:hAnsi="Times New Roman"/>
          <w:bCs/>
        </w:rPr>
      </w:pPr>
      <w:r>
        <w:rPr>
          <w:rFonts w:ascii="Times New Roman" w:hAnsi="Times New Roman"/>
          <w:b/>
        </w:rPr>
        <w:t>644</w:t>
      </w:r>
      <w:r w:rsidR="0068135E" w:rsidRPr="0055544E">
        <w:rPr>
          <w:rFonts w:ascii="Times New Roman" w:hAnsi="Times New Roman"/>
          <w:b/>
        </w:rPr>
        <w:t>.02.10 - Water Service Tubing.</w:t>
      </w:r>
      <w:r w:rsidR="0068135E" w:rsidRPr="0055544E">
        <w:rPr>
          <w:rFonts w:ascii="Times New Roman" w:hAnsi="Times New Roman"/>
          <w:bCs/>
        </w:rPr>
        <w:t xml:space="preserve">  Water service tubing shall be polyethylene "PE" tubing having copper tube O.D. sizes and complying with ASTM D2737, SDR 9, 200 psi as manufactured by </w:t>
      </w:r>
      <w:proofErr w:type="spellStart"/>
      <w:r w:rsidR="0068135E" w:rsidRPr="0055544E">
        <w:rPr>
          <w:rFonts w:ascii="Times New Roman" w:hAnsi="Times New Roman"/>
          <w:bCs/>
        </w:rPr>
        <w:t>Driscopipe</w:t>
      </w:r>
      <w:proofErr w:type="spellEnd"/>
      <w:r w:rsidR="0068135E" w:rsidRPr="0055544E">
        <w:rPr>
          <w:rFonts w:ascii="Times New Roman" w:hAnsi="Times New Roman"/>
          <w:bCs/>
        </w:rPr>
        <w:t xml:space="preserve"> or approved equal.  The use of metal inserts in the tubing will not be permitted.  </w:t>
      </w:r>
      <w:r w:rsidR="002249EA">
        <w:rPr>
          <w:rFonts w:ascii="Times New Roman" w:hAnsi="Times New Roman"/>
          <w:bCs/>
        </w:rPr>
        <w:t>Splicing of water service tubing shall NOT be allowed.</w:t>
      </w:r>
    </w:p>
    <w:p w14:paraId="600EFC09" w14:textId="77777777" w:rsidR="0068135E" w:rsidRPr="0055544E" w:rsidRDefault="0068135E">
      <w:pPr>
        <w:tabs>
          <w:tab w:val="left" w:pos="-720"/>
        </w:tabs>
        <w:suppressAutoHyphens/>
        <w:jc w:val="both"/>
        <w:rPr>
          <w:rFonts w:ascii="Times New Roman" w:hAnsi="Times New Roman"/>
          <w:bCs/>
        </w:rPr>
      </w:pPr>
    </w:p>
    <w:p w14:paraId="39E7BD50" w14:textId="77777777" w:rsidR="007B3E1A" w:rsidRPr="0055544E" w:rsidRDefault="00A8323F">
      <w:pPr>
        <w:tabs>
          <w:tab w:val="left" w:pos="-720"/>
        </w:tabs>
        <w:suppressAutoHyphens/>
        <w:jc w:val="both"/>
        <w:rPr>
          <w:rFonts w:ascii="Times New Roman" w:hAnsi="Times New Roman"/>
          <w:bCs/>
        </w:rPr>
      </w:pPr>
      <w:r>
        <w:rPr>
          <w:rFonts w:ascii="Times New Roman" w:hAnsi="Times New Roman"/>
          <w:b/>
        </w:rPr>
        <w:t>644</w:t>
      </w:r>
      <w:r w:rsidR="0068135E" w:rsidRPr="0055544E">
        <w:rPr>
          <w:rFonts w:ascii="Times New Roman" w:hAnsi="Times New Roman"/>
          <w:b/>
        </w:rPr>
        <w:t>.02.11 - Water Meters.</w:t>
      </w:r>
      <w:r w:rsidR="0068135E" w:rsidRPr="0055544E">
        <w:rPr>
          <w:rFonts w:ascii="Times New Roman" w:hAnsi="Times New Roman"/>
          <w:bCs/>
        </w:rPr>
        <w:t xml:space="preserve">  </w:t>
      </w:r>
      <w:r w:rsidR="006B2BEB" w:rsidRPr="0055544E">
        <w:rPr>
          <w:rFonts w:ascii="Times New Roman" w:hAnsi="Times New Roman"/>
          <w:bCs/>
        </w:rPr>
        <w:t xml:space="preserve">New water meters will not be furnished and installed as part of this Contract.  The existing water meters will be </w:t>
      </w:r>
      <w:r w:rsidR="00FC397C" w:rsidRPr="0055544E">
        <w:rPr>
          <w:rFonts w:ascii="Times New Roman" w:hAnsi="Times New Roman"/>
          <w:bCs/>
        </w:rPr>
        <w:t xml:space="preserve">removed and </w:t>
      </w:r>
      <w:r w:rsidR="006B2BEB" w:rsidRPr="0055544E">
        <w:rPr>
          <w:rFonts w:ascii="Times New Roman" w:hAnsi="Times New Roman"/>
          <w:bCs/>
        </w:rPr>
        <w:t>reinstalled in new water meter boxes</w:t>
      </w:r>
      <w:r w:rsidR="00FC397C" w:rsidRPr="0055544E">
        <w:rPr>
          <w:rFonts w:ascii="Times New Roman" w:hAnsi="Times New Roman"/>
          <w:bCs/>
        </w:rPr>
        <w:t xml:space="preserve"> at the right-of-way line</w:t>
      </w:r>
      <w:r w:rsidR="006B2BEB" w:rsidRPr="0055544E">
        <w:rPr>
          <w:rFonts w:ascii="Times New Roman" w:hAnsi="Times New Roman"/>
          <w:bCs/>
        </w:rPr>
        <w:t xml:space="preserve">.  </w:t>
      </w:r>
      <w:r w:rsidR="00E911B7" w:rsidRPr="0055544E">
        <w:rPr>
          <w:rFonts w:ascii="Times New Roman" w:hAnsi="Times New Roman"/>
          <w:bCs/>
        </w:rPr>
        <w:t>The Contractor shall coordinate with the City to confirm that all existing meters</w:t>
      </w:r>
      <w:r w:rsidR="00BE18A6" w:rsidRPr="0055544E">
        <w:rPr>
          <w:rFonts w:ascii="Times New Roman" w:hAnsi="Times New Roman"/>
          <w:bCs/>
        </w:rPr>
        <w:t>, including radio transceivers,</w:t>
      </w:r>
      <w:r w:rsidR="00E911B7" w:rsidRPr="0055544E">
        <w:rPr>
          <w:rFonts w:ascii="Times New Roman" w:hAnsi="Times New Roman"/>
          <w:bCs/>
        </w:rPr>
        <w:t xml:space="preserve"> are operational after they have been reinstalled.  </w:t>
      </w:r>
      <w:r w:rsidR="006B2BEB" w:rsidRPr="0055544E">
        <w:rPr>
          <w:rFonts w:ascii="Times New Roman" w:hAnsi="Times New Roman"/>
          <w:bCs/>
        </w:rPr>
        <w:t>Any existing water meter</w:t>
      </w:r>
      <w:r w:rsidR="00E421F1" w:rsidRPr="0055544E">
        <w:rPr>
          <w:rFonts w:ascii="Times New Roman" w:hAnsi="Times New Roman"/>
          <w:bCs/>
        </w:rPr>
        <w:t xml:space="preserve"> assemblie</w:t>
      </w:r>
      <w:r w:rsidR="006B2BEB" w:rsidRPr="0055544E">
        <w:rPr>
          <w:rFonts w:ascii="Times New Roman" w:hAnsi="Times New Roman"/>
          <w:bCs/>
        </w:rPr>
        <w:t>s</w:t>
      </w:r>
      <w:r w:rsidR="00341842" w:rsidRPr="0055544E">
        <w:rPr>
          <w:rFonts w:ascii="Times New Roman" w:hAnsi="Times New Roman"/>
          <w:bCs/>
        </w:rPr>
        <w:t xml:space="preserve"> (</w:t>
      </w:r>
      <w:proofErr w:type="gramStart"/>
      <w:r w:rsidR="00341842" w:rsidRPr="0055544E">
        <w:rPr>
          <w:rFonts w:ascii="Times New Roman" w:hAnsi="Times New Roman"/>
          <w:bCs/>
        </w:rPr>
        <w:t>i.e.</w:t>
      </w:r>
      <w:proofErr w:type="gramEnd"/>
      <w:r w:rsidR="00341842" w:rsidRPr="0055544E">
        <w:rPr>
          <w:rFonts w:ascii="Times New Roman" w:hAnsi="Times New Roman"/>
          <w:bCs/>
        </w:rPr>
        <w:t xml:space="preserve"> the meter, sensor, transceiver, connections, etc.)</w:t>
      </w:r>
      <w:r w:rsidR="006B2BEB" w:rsidRPr="0055544E">
        <w:rPr>
          <w:rFonts w:ascii="Times New Roman" w:hAnsi="Times New Roman"/>
          <w:bCs/>
        </w:rPr>
        <w:t xml:space="preserve"> damaged during construction shall be replaced by the Contractor</w:t>
      </w:r>
      <w:r w:rsidR="00341842" w:rsidRPr="0055544E">
        <w:rPr>
          <w:rFonts w:ascii="Times New Roman" w:hAnsi="Times New Roman"/>
          <w:bCs/>
        </w:rPr>
        <w:t xml:space="preserve"> in kind</w:t>
      </w:r>
      <w:r w:rsidR="006B2BEB" w:rsidRPr="0055544E">
        <w:rPr>
          <w:rFonts w:ascii="Times New Roman" w:hAnsi="Times New Roman"/>
          <w:bCs/>
        </w:rPr>
        <w:t xml:space="preserve"> at no additional cost in accordance with the City’s Standards. </w:t>
      </w:r>
      <w:r w:rsidR="00BE18A6" w:rsidRPr="0055544E">
        <w:rPr>
          <w:rFonts w:ascii="Times New Roman" w:hAnsi="Times New Roman"/>
          <w:bCs/>
        </w:rPr>
        <w:t xml:space="preserve"> The Contractor is responsible for ensuring that all meters reinstalled are operational.</w:t>
      </w:r>
      <w:r w:rsidR="007B3E1A" w:rsidRPr="0055544E">
        <w:rPr>
          <w:rFonts w:ascii="Times New Roman" w:hAnsi="Times New Roman"/>
          <w:bCs/>
        </w:rPr>
        <w:t xml:space="preserve">  There is no separate payment for this work. </w:t>
      </w:r>
      <w:r w:rsidR="00BE18A6" w:rsidRPr="0055544E">
        <w:rPr>
          <w:rFonts w:ascii="Times New Roman" w:hAnsi="Times New Roman"/>
          <w:bCs/>
        </w:rPr>
        <w:t xml:space="preserve"> </w:t>
      </w:r>
    </w:p>
    <w:p w14:paraId="0A5669F3" w14:textId="77777777" w:rsidR="007B3E1A" w:rsidRPr="0055544E" w:rsidRDefault="007B3E1A">
      <w:pPr>
        <w:tabs>
          <w:tab w:val="left" w:pos="-720"/>
        </w:tabs>
        <w:suppressAutoHyphens/>
        <w:jc w:val="both"/>
        <w:rPr>
          <w:rFonts w:ascii="Times New Roman" w:hAnsi="Times New Roman"/>
          <w:bCs/>
        </w:rPr>
      </w:pPr>
    </w:p>
    <w:p w14:paraId="302B587C" w14:textId="77777777" w:rsidR="0068135E" w:rsidRDefault="00300DD9">
      <w:pPr>
        <w:tabs>
          <w:tab w:val="left" w:pos="-720"/>
        </w:tabs>
        <w:suppressAutoHyphens/>
        <w:jc w:val="both"/>
        <w:rPr>
          <w:rFonts w:ascii="Times New Roman" w:hAnsi="Times New Roman"/>
          <w:bCs/>
        </w:rPr>
      </w:pPr>
      <w:r w:rsidRPr="0055544E">
        <w:rPr>
          <w:rFonts w:ascii="Times New Roman" w:hAnsi="Times New Roman"/>
          <w:bCs/>
        </w:rPr>
        <w:t xml:space="preserve">A standard </w:t>
      </w:r>
      <w:r w:rsidR="00E421F1" w:rsidRPr="0055544E">
        <w:rPr>
          <w:rFonts w:ascii="Times New Roman" w:hAnsi="Times New Roman"/>
          <w:bCs/>
        </w:rPr>
        <w:t>residential</w:t>
      </w:r>
      <w:r w:rsidRPr="0055544E">
        <w:rPr>
          <w:rFonts w:ascii="Times New Roman" w:hAnsi="Times New Roman"/>
          <w:bCs/>
        </w:rPr>
        <w:t xml:space="preserve"> water service shall have a </w:t>
      </w:r>
      <w:proofErr w:type="gramStart"/>
      <w:r w:rsidRPr="0055544E">
        <w:rPr>
          <w:rFonts w:ascii="Times New Roman" w:hAnsi="Times New Roman"/>
          <w:bCs/>
          <w:vertAlign w:val="superscript"/>
        </w:rPr>
        <w:t>5</w:t>
      </w:r>
      <w:r w:rsidRPr="0055544E">
        <w:rPr>
          <w:rFonts w:ascii="Times New Roman" w:hAnsi="Times New Roman"/>
          <w:bCs/>
        </w:rPr>
        <w:t>/</w:t>
      </w:r>
      <w:r w:rsidRPr="0055544E">
        <w:rPr>
          <w:rFonts w:ascii="Times New Roman" w:hAnsi="Times New Roman"/>
          <w:bCs/>
          <w:vertAlign w:val="subscript"/>
        </w:rPr>
        <w:t>8</w:t>
      </w:r>
      <w:r w:rsidRPr="0055544E">
        <w:rPr>
          <w:rFonts w:ascii="Times New Roman" w:hAnsi="Times New Roman"/>
          <w:bCs/>
          <w:vertAlign w:val="superscript"/>
        </w:rPr>
        <w:t xml:space="preserve"> </w:t>
      </w:r>
      <w:r w:rsidRPr="0055544E">
        <w:rPr>
          <w:rFonts w:ascii="Times New Roman" w:hAnsi="Times New Roman"/>
          <w:bCs/>
        </w:rPr>
        <w:t>inch</w:t>
      </w:r>
      <w:proofErr w:type="gramEnd"/>
      <w:r w:rsidRPr="0055544E">
        <w:rPr>
          <w:rFonts w:ascii="Times New Roman" w:hAnsi="Times New Roman"/>
          <w:bCs/>
        </w:rPr>
        <w:t xml:space="preserve"> x </w:t>
      </w:r>
      <w:r w:rsidRPr="0055544E">
        <w:rPr>
          <w:rFonts w:ascii="Times New Roman" w:hAnsi="Times New Roman"/>
          <w:bCs/>
          <w:vertAlign w:val="superscript"/>
        </w:rPr>
        <w:t>3</w:t>
      </w:r>
      <w:r w:rsidRPr="0055544E">
        <w:rPr>
          <w:rFonts w:ascii="Times New Roman" w:hAnsi="Times New Roman"/>
          <w:bCs/>
        </w:rPr>
        <w:t>/</w:t>
      </w:r>
      <w:r w:rsidRPr="0055544E">
        <w:rPr>
          <w:rFonts w:ascii="Times New Roman" w:hAnsi="Times New Roman"/>
          <w:bCs/>
          <w:vertAlign w:val="subscript"/>
        </w:rPr>
        <w:t>4</w:t>
      </w:r>
      <w:r w:rsidRPr="0055544E">
        <w:rPr>
          <w:rFonts w:ascii="Times New Roman" w:hAnsi="Times New Roman"/>
          <w:bCs/>
          <w:vertAlign w:val="superscript"/>
        </w:rPr>
        <w:t xml:space="preserve"> </w:t>
      </w:r>
      <w:r w:rsidRPr="0055544E">
        <w:rPr>
          <w:rFonts w:ascii="Times New Roman" w:hAnsi="Times New Roman"/>
          <w:bCs/>
        </w:rPr>
        <w:t xml:space="preserve">inch </w:t>
      </w:r>
      <w:proofErr w:type="spellStart"/>
      <w:r w:rsidRPr="0055544E">
        <w:rPr>
          <w:rFonts w:ascii="Times New Roman" w:hAnsi="Times New Roman"/>
          <w:bCs/>
        </w:rPr>
        <w:t>Sensus</w:t>
      </w:r>
      <w:proofErr w:type="spellEnd"/>
      <w:r w:rsidRPr="0055544E">
        <w:rPr>
          <w:rFonts w:ascii="Times New Roman" w:hAnsi="Times New Roman"/>
          <w:bCs/>
        </w:rPr>
        <w:t xml:space="preserve"> SRII Low Lead </w:t>
      </w:r>
      <w:r w:rsidR="00BD2A21" w:rsidRPr="0055544E">
        <w:rPr>
          <w:rFonts w:ascii="Times New Roman" w:hAnsi="Times New Roman"/>
          <w:bCs/>
        </w:rPr>
        <w:t xml:space="preserve">Water </w:t>
      </w:r>
      <w:r w:rsidRPr="0055544E">
        <w:rPr>
          <w:rFonts w:ascii="Times New Roman" w:hAnsi="Times New Roman"/>
          <w:bCs/>
        </w:rPr>
        <w:t>Meter</w:t>
      </w:r>
      <w:r w:rsidR="006B273E" w:rsidRPr="0055544E">
        <w:rPr>
          <w:rFonts w:ascii="Times New Roman" w:hAnsi="Times New Roman"/>
          <w:bCs/>
        </w:rPr>
        <w:t xml:space="preserve"> (PD 320)</w:t>
      </w:r>
      <w:r w:rsidRPr="0055544E">
        <w:rPr>
          <w:rFonts w:ascii="Times New Roman" w:hAnsi="Times New Roman"/>
          <w:bCs/>
        </w:rPr>
        <w:t xml:space="preserve">. </w:t>
      </w:r>
      <w:r w:rsidR="00BD2A21" w:rsidRPr="0055544E">
        <w:rPr>
          <w:rFonts w:ascii="Times New Roman" w:hAnsi="Times New Roman"/>
          <w:bCs/>
        </w:rPr>
        <w:t xml:space="preserve">Water meters 1½ inch – 2 inch in size shall be </w:t>
      </w:r>
      <w:proofErr w:type="spellStart"/>
      <w:r w:rsidR="00BD2A21" w:rsidRPr="0055544E">
        <w:rPr>
          <w:rFonts w:ascii="Times New Roman" w:hAnsi="Times New Roman"/>
          <w:bCs/>
        </w:rPr>
        <w:t>Sensus</w:t>
      </w:r>
      <w:proofErr w:type="spellEnd"/>
      <w:r w:rsidR="00BD2A21" w:rsidRPr="0055544E">
        <w:rPr>
          <w:rFonts w:ascii="Times New Roman" w:hAnsi="Times New Roman"/>
          <w:bCs/>
        </w:rPr>
        <w:t xml:space="preserve"> Omni-R</w:t>
      </w:r>
      <w:r w:rsidR="00BD2A21" w:rsidRPr="0055544E">
        <w:rPr>
          <w:rFonts w:ascii="Times New Roman" w:hAnsi="Times New Roman"/>
          <w:bCs/>
          <w:vertAlign w:val="superscript"/>
        </w:rPr>
        <w:t>2</w:t>
      </w:r>
      <w:r w:rsidRPr="0055544E">
        <w:rPr>
          <w:rFonts w:ascii="Times New Roman" w:hAnsi="Times New Roman"/>
          <w:bCs/>
        </w:rPr>
        <w:t xml:space="preserve"> </w:t>
      </w:r>
      <w:r w:rsidR="006B273E" w:rsidRPr="0055544E">
        <w:rPr>
          <w:rFonts w:ascii="Times New Roman" w:hAnsi="Times New Roman"/>
          <w:bCs/>
        </w:rPr>
        <w:t xml:space="preserve">(SP-W-OMR-00-0611-01-A) </w:t>
      </w:r>
      <w:r w:rsidR="00BD2A21" w:rsidRPr="0055544E">
        <w:rPr>
          <w:rFonts w:ascii="Times New Roman" w:hAnsi="Times New Roman"/>
          <w:bCs/>
        </w:rPr>
        <w:t>and water meters over 2 inc</w:t>
      </w:r>
      <w:r w:rsidR="00BD2A21">
        <w:rPr>
          <w:rFonts w:ascii="Times New Roman" w:hAnsi="Times New Roman"/>
          <w:bCs/>
        </w:rPr>
        <w:t xml:space="preserve">hes shall be </w:t>
      </w:r>
      <w:proofErr w:type="spellStart"/>
      <w:r w:rsidR="00BD2A21">
        <w:rPr>
          <w:rFonts w:ascii="Times New Roman" w:hAnsi="Times New Roman"/>
          <w:bCs/>
        </w:rPr>
        <w:t>Sensus</w:t>
      </w:r>
      <w:proofErr w:type="spellEnd"/>
      <w:r w:rsidR="00BD2A21">
        <w:rPr>
          <w:rFonts w:ascii="Times New Roman" w:hAnsi="Times New Roman"/>
          <w:bCs/>
        </w:rPr>
        <w:t xml:space="preserve"> Omni </w:t>
      </w:r>
      <w:r w:rsidR="00BD2A21" w:rsidRPr="00BD2A21">
        <w:rPr>
          <w:rFonts w:ascii="Times New Roman" w:hAnsi="Times New Roman"/>
          <w:bCs/>
        </w:rPr>
        <w:t>C</w:t>
      </w:r>
      <w:r w:rsidR="00BD2A21" w:rsidRPr="00BD2A21">
        <w:rPr>
          <w:rFonts w:ascii="Times New Roman" w:hAnsi="Times New Roman"/>
          <w:bCs/>
          <w:vertAlign w:val="superscript"/>
        </w:rPr>
        <w:t>2</w:t>
      </w:r>
      <w:r w:rsidR="006B273E">
        <w:rPr>
          <w:rFonts w:ascii="Times New Roman" w:hAnsi="Times New Roman"/>
          <w:bCs/>
        </w:rPr>
        <w:t xml:space="preserve"> (DS-W-OMR-02-0611-01-A).</w:t>
      </w:r>
      <w:r w:rsidR="00BD2A21">
        <w:rPr>
          <w:rFonts w:ascii="Times New Roman" w:hAnsi="Times New Roman"/>
          <w:bCs/>
        </w:rPr>
        <w:t xml:space="preserve">  </w:t>
      </w:r>
      <w:r w:rsidR="0068135E" w:rsidRPr="00A0009F">
        <w:rPr>
          <w:rFonts w:ascii="Times New Roman" w:hAnsi="Times New Roman"/>
          <w:bCs/>
        </w:rPr>
        <w:t>The size of the meter shall be determined by the size of each individual service as determined in the field.</w:t>
      </w:r>
      <w:r w:rsidR="00FC397C">
        <w:rPr>
          <w:rFonts w:ascii="Times New Roman" w:hAnsi="Times New Roman"/>
          <w:bCs/>
        </w:rPr>
        <w:t xml:space="preserve"> Each meter is equipped with a </w:t>
      </w:r>
      <w:proofErr w:type="spellStart"/>
      <w:r w:rsidR="00FC397C">
        <w:rPr>
          <w:rFonts w:ascii="Times New Roman" w:hAnsi="Times New Roman"/>
          <w:bCs/>
        </w:rPr>
        <w:t>Sensus</w:t>
      </w:r>
      <w:proofErr w:type="spellEnd"/>
      <w:r w:rsidR="00FC397C">
        <w:rPr>
          <w:rFonts w:ascii="Times New Roman" w:hAnsi="Times New Roman"/>
          <w:bCs/>
        </w:rPr>
        <w:t xml:space="preserve"> </w:t>
      </w:r>
      <w:proofErr w:type="spellStart"/>
      <w:r w:rsidR="00FC397C">
        <w:rPr>
          <w:rFonts w:ascii="Times New Roman" w:hAnsi="Times New Roman"/>
          <w:bCs/>
        </w:rPr>
        <w:t>FlexNet</w:t>
      </w:r>
      <w:proofErr w:type="spellEnd"/>
      <w:r w:rsidR="00FC397C">
        <w:rPr>
          <w:rFonts w:ascii="Times New Roman" w:hAnsi="Times New Roman"/>
          <w:bCs/>
        </w:rPr>
        <w:t xml:space="preserve"> </w:t>
      </w:r>
      <w:proofErr w:type="spellStart"/>
      <w:r w:rsidR="00FC397C">
        <w:rPr>
          <w:rFonts w:ascii="Times New Roman" w:hAnsi="Times New Roman"/>
          <w:bCs/>
        </w:rPr>
        <w:t>SmartPoint</w:t>
      </w:r>
      <w:proofErr w:type="spellEnd"/>
      <w:r w:rsidR="00FC397C">
        <w:rPr>
          <w:rFonts w:ascii="Times New Roman" w:hAnsi="Times New Roman"/>
          <w:bCs/>
        </w:rPr>
        <w:t xml:space="preserve"> M2 Model #520M</w:t>
      </w:r>
      <w:r w:rsidR="008271D8">
        <w:rPr>
          <w:rFonts w:ascii="Times New Roman" w:hAnsi="Times New Roman"/>
          <w:bCs/>
        </w:rPr>
        <w:t xml:space="preserve"> – Pit Set</w:t>
      </w:r>
      <w:r w:rsidR="006B273E">
        <w:rPr>
          <w:rFonts w:ascii="Times New Roman" w:hAnsi="Times New Roman"/>
          <w:bCs/>
        </w:rPr>
        <w:t xml:space="preserve"> (AMR-337)</w:t>
      </w:r>
      <w:r w:rsidR="00FC397C">
        <w:rPr>
          <w:rFonts w:ascii="Times New Roman" w:hAnsi="Times New Roman"/>
          <w:bCs/>
        </w:rPr>
        <w:t xml:space="preserve"> radio transceiver</w:t>
      </w:r>
      <w:r w:rsidR="00770385">
        <w:rPr>
          <w:rFonts w:ascii="Times New Roman" w:hAnsi="Times New Roman"/>
          <w:bCs/>
        </w:rPr>
        <w:t xml:space="preserve"> </w:t>
      </w:r>
      <w:r w:rsidR="00E421F1">
        <w:rPr>
          <w:rFonts w:ascii="Times New Roman" w:hAnsi="Times New Roman"/>
          <w:bCs/>
        </w:rPr>
        <w:t xml:space="preserve">(attached to the meter lid) </w:t>
      </w:r>
      <w:r w:rsidR="008271D8">
        <w:rPr>
          <w:rFonts w:ascii="Times New Roman" w:hAnsi="Times New Roman"/>
          <w:bCs/>
        </w:rPr>
        <w:t>that interacts with one or more Tower Gateway Base</w:t>
      </w:r>
      <w:r w:rsidR="00E421F1">
        <w:rPr>
          <w:rFonts w:ascii="Times New Roman" w:hAnsi="Times New Roman"/>
          <w:bCs/>
        </w:rPr>
        <w:t xml:space="preserve"> S</w:t>
      </w:r>
      <w:r w:rsidR="008271D8">
        <w:rPr>
          <w:rFonts w:ascii="Times New Roman" w:hAnsi="Times New Roman"/>
          <w:bCs/>
        </w:rPr>
        <w:t xml:space="preserve">tations. </w:t>
      </w:r>
    </w:p>
    <w:p w14:paraId="09EE5249" w14:textId="77777777" w:rsidR="0068135E" w:rsidRDefault="0068135E">
      <w:pPr>
        <w:tabs>
          <w:tab w:val="left" w:pos="-720"/>
        </w:tabs>
        <w:suppressAutoHyphens/>
        <w:jc w:val="both"/>
        <w:rPr>
          <w:rFonts w:ascii="Times New Roman" w:hAnsi="Times New Roman"/>
          <w:bCs/>
        </w:rPr>
      </w:pPr>
    </w:p>
    <w:p w14:paraId="16D767B4" w14:textId="241D7404" w:rsidR="00D75664" w:rsidRPr="00CF19E4" w:rsidRDefault="00A8323F">
      <w:pPr>
        <w:tabs>
          <w:tab w:val="left" w:pos="-720"/>
        </w:tabs>
        <w:suppressAutoHyphens/>
        <w:jc w:val="both"/>
        <w:rPr>
          <w:rFonts w:ascii="Times New Roman" w:hAnsi="Times New Roman"/>
          <w:bCs/>
        </w:rPr>
      </w:pPr>
      <w:r>
        <w:rPr>
          <w:rFonts w:ascii="Times New Roman" w:hAnsi="Times New Roman"/>
          <w:b/>
        </w:rPr>
        <w:lastRenderedPageBreak/>
        <w:t>644</w:t>
      </w:r>
      <w:r w:rsidR="0068135E" w:rsidRPr="009A60E2">
        <w:rPr>
          <w:rFonts w:ascii="Times New Roman" w:hAnsi="Times New Roman"/>
          <w:b/>
        </w:rPr>
        <w:t>.02.12 - Water Meter Boxes.</w:t>
      </w:r>
      <w:r w:rsidR="0068135E" w:rsidRPr="009A60E2">
        <w:rPr>
          <w:rFonts w:ascii="Times New Roman" w:hAnsi="Times New Roman"/>
          <w:bCs/>
        </w:rPr>
        <w:t xml:space="preserve">    </w:t>
      </w:r>
      <w:r w:rsidR="001A111F">
        <w:rPr>
          <w:rFonts w:ascii="Times New Roman" w:hAnsi="Times New Roman"/>
          <w:bCs/>
        </w:rPr>
        <w:t xml:space="preserve">When the contract calls for replacement of </w:t>
      </w:r>
      <w:r w:rsidR="009646B2">
        <w:rPr>
          <w:rFonts w:ascii="Times New Roman" w:hAnsi="Times New Roman"/>
          <w:bCs/>
        </w:rPr>
        <w:t>water meter boxes or</w:t>
      </w:r>
      <w:r w:rsidR="00C5011D">
        <w:rPr>
          <w:rFonts w:ascii="Times New Roman" w:hAnsi="Times New Roman"/>
          <w:bCs/>
        </w:rPr>
        <w:t xml:space="preserve"> if contract call for</w:t>
      </w:r>
      <w:r w:rsidR="009646B2">
        <w:rPr>
          <w:rFonts w:ascii="Times New Roman" w:hAnsi="Times New Roman"/>
          <w:bCs/>
        </w:rPr>
        <w:t xml:space="preserve"> replacement of </w:t>
      </w:r>
      <w:r w:rsidR="001A111F">
        <w:rPr>
          <w:rFonts w:ascii="Times New Roman" w:hAnsi="Times New Roman"/>
          <w:bCs/>
        </w:rPr>
        <w:t>existing water meter</w:t>
      </w:r>
      <w:r w:rsidR="009646B2">
        <w:rPr>
          <w:rFonts w:ascii="Times New Roman" w:hAnsi="Times New Roman"/>
          <w:bCs/>
        </w:rPr>
        <w:t>s</w:t>
      </w:r>
      <w:r w:rsidR="001A111F">
        <w:rPr>
          <w:rFonts w:ascii="Times New Roman" w:hAnsi="Times New Roman"/>
          <w:bCs/>
        </w:rPr>
        <w:t xml:space="preserve">, the </w:t>
      </w:r>
      <w:r w:rsidR="0068135E" w:rsidRPr="00E76CD8">
        <w:rPr>
          <w:rFonts w:ascii="Times New Roman" w:hAnsi="Times New Roman"/>
          <w:bCs/>
        </w:rPr>
        <w:t xml:space="preserve">Contractor shall </w:t>
      </w:r>
      <w:r w:rsidR="007C41D8">
        <w:rPr>
          <w:rFonts w:ascii="Times New Roman" w:hAnsi="Times New Roman"/>
          <w:bCs/>
        </w:rPr>
        <w:t xml:space="preserve">also </w:t>
      </w:r>
      <w:r w:rsidR="0068135E" w:rsidRPr="00E76CD8">
        <w:rPr>
          <w:rFonts w:ascii="Times New Roman" w:hAnsi="Times New Roman"/>
          <w:bCs/>
        </w:rPr>
        <w:t>replace existing meter boxes</w:t>
      </w:r>
      <w:r w:rsidR="001A111F">
        <w:rPr>
          <w:rFonts w:ascii="Times New Roman" w:hAnsi="Times New Roman"/>
          <w:bCs/>
        </w:rPr>
        <w:t xml:space="preserve">.  </w:t>
      </w:r>
      <w:r w:rsidR="00B27A97" w:rsidRPr="00FD007D">
        <w:rPr>
          <w:rFonts w:ascii="Times New Roman" w:hAnsi="Times New Roman"/>
          <w:bCs/>
        </w:rPr>
        <w:t xml:space="preserve">  Meter boxes </w:t>
      </w:r>
      <w:r w:rsidR="00AE1169" w:rsidRPr="009A60E2">
        <w:rPr>
          <w:rFonts w:ascii="Times New Roman" w:hAnsi="Times New Roman"/>
          <w:bCs/>
        </w:rPr>
        <w:t xml:space="preserve">located outside of pavement </w:t>
      </w:r>
      <w:r w:rsidR="00B27A97" w:rsidRPr="00FD007D">
        <w:rPr>
          <w:rFonts w:ascii="Times New Roman" w:hAnsi="Times New Roman"/>
          <w:bCs/>
        </w:rPr>
        <w:t>shall be replaced</w:t>
      </w:r>
      <w:r w:rsidR="00FD007D">
        <w:rPr>
          <w:rFonts w:ascii="Times New Roman" w:hAnsi="Times New Roman"/>
          <w:bCs/>
        </w:rPr>
        <w:t xml:space="preserve"> </w:t>
      </w:r>
      <w:r w:rsidR="0068135E" w:rsidRPr="009A60E2">
        <w:rPr>
          <w:rFonts w:ascii="Times New Roman" w:hAnsi="Times New Roman"/>
          <w:bCs/>
        </w:rPr>
        <w:t>with</w:t>
      </w:r>
      <w:r w:rsidR="004B2E3C" w:rsidRPr="009A60E2">
        <w:rPr>
          <w:rFonts w:ascii="Times New Roman" w:hAnsi="Times New Roman"/>
          <w:bCs/>
        </w:rPr>
        <w:t xml:space="preserve"> a</w:t>
      </w:r>
      <w:r w:rsidR="0068135E" w:rsidRPr="009A60E2">
        <w:rPr>
          <w:rFonts w:ascii="Times New Roman" w:hAnsi="Times New Roman"/>
          <w:bCs/>
        </w:rPr>
        <w:t xml:space="preserve"> </w:t>
      </w:r>
      <w:r w:rsidR="00C06A2E" w:rsidRPr="009A60E2">
        <w:rPr>
          <w:rFonts w:ascii="Times New Roman" w:hAnsi="Times New Roman"/>
          <w:bCs/>
        </w:rPr>
        <w:t xml:space="preserve">standard </w:t>
      </w:r>
      <w:r w:rsidR="00D1062A" w:rsidRPr="00FD007D">
        <w:rPr>
          <w:rFonts w:ascii="Times New Roman" w:hAnsi="Times New Roman"/>
          <w:bCs/>
        </w:rPr>
        <w:t>high</w:t>
      </w:r>
      <w:r w:rsidR="00731281">
        <w:rPr>
          <w:rFonts w:ascii="Times New Roman" w:hAnsi="Times New Roman"/>
          <w:bCs/>
        </w:rPr>
        <w:t>-</w:t>
      </w:r>
      <w:r w:rsidR="00D1062A" w:rsidRPr="00FD007D">
        <w:rPr>
          <w:rFonts w:ascii="Times New Roman" w:hAnsi="Times New Roman"/>
          <w:bCs/>
        </w:rPr>
        <w:t xml:space="preserve">density polyethylene </w:t>
      </w:r>
      <w:r w:rsidR="005F73BE" w:rsidRPr="009A60E2">
        <w:rPr>
          <w:rFonts w:ascii="Times New Roman" w:hAnsi="Times New Roman"/>
          <w:bCs/>
        </w:rPr>
        <w:t>(HDPE)</w:t>
      </w:r>
      <w:r w:rsidR="0068135E" w:rsidRPr="009A60E2">
        <w:rPr>
          <w:rFonts w:ascii="Times New Roman" w:hAnsi="Times New Roman"/>
          <w:bCs/>
        </w:rPr>
        <w:t xml:space="preserve"> meter box</w:t>
      </w:r>
      <w:r w:rsidR="00C06A2E" w:rsidRPr="009A60E2">
        <w:rPr>
          <w:rFonts w:ascii="Times New Roman" w:hAnsi="Times New Roman"/>
          <w:bCs/>
        </w:rPr>
        <w:t xml:space="preserve"> as manufactured by </w:t>
      </w:r>
      <w:r w:rsidR="009646B2">
        <w:rPr>
          <w:rFonts w:ascii="Times New Roman" w:hAnsi="Times New Roman"/>
          <w:bCs/>
        </w:rPr>
        <w:t>DFW (Model DFW.1200.12)</w:t>
      </w:r>
      <w:r w:rsidR="00C06A2E" w:rsidRPr="009A60E2">
        <w:rPr>
          <w:rFonts w:ascii="Times New Roman" w:hAnsi="Times New Roman"/>
          <w:bCs/>
        </w:rPr>
        <w:t xml:space="preserve"> or approved equal. The meter box shall have minimum dimensions </w:t>
      </w:r>
      <w:proofErr w:type="gramStart"/>
      <w:r w:rsidR="00C06A2E" w:rsidRPr="009A60E2">
        <w:rPr>
          <w:rFonts w:ascii="Times New Roman" w:hAnsi="Times New Roman"/>
          <w:bCs/>
        </w:rPr>
        <w:t xml:space="preserve">of </w:t>
      </w:r>
      <w:r w:rsidR="009646B2">
        <w:rPr>
          <w:rFonts w:ascii="Times New Roman" w:hAnsi="Times New Roman"/>
          <w:bCs/>
        </w:rPr>
        <w:t xml:space="preserve"> 21</w:t>
      </w:r>
      <w:proofErr w:type="gramEnd"/>
      <w:r w:rsidR="009646B2">
        <w:rPr>
          <w:rFonts w:ascii="Times New Roman" w:hAnsi="Times New Roman"/>
          <w:bCs/>
        </w:rPr>
        <w:t xml:space="preserve"> 5/8” L x 16 3/8” </w:t>
      </w:r>
      <w:r w:rsidR="00731281">
        <w:rPr>
          <w:rFonts w:ascii="Times New Roman" w:hAnsi="Times New Roman"/>
          <w:bCs/>
        </w:rPr>
        <w:t>W</w:t>
      </w:r>
      <w:r w:rsidR="009646B2">
        <w:rPr>
          <w:rFonts w:ascii="Times New Roman" w:hAnsi="Times New Roman"/>
          <w:bCs/>
        </w:rPr>
        <w:t xml:space="preserve"> (at bottom) with a height of 12</w:t>
      </w:r>
      <w:r w:rsidR="00731281">
        <w:rPr>
          <w:rFonts w:ascii="Times New Roman" w:hAnsi="Times New Roman"/>
          <w:bCs/>
        </w:rPr>
        <w:t>”</w:t>
      </w:r>
      <w:r w:rsidR="00C06A2E" w:rsidRPr="009A60E2">
        <w:rPr>
          <w:rFonts w:ascii="Times New Roman" w:hAnsi="Times New Roman"/>
          <w:bCs/>
        </w:rPr>
        <w:t xml:space="preserve">.   </w:t>
      </w:r>
      <w:r w:rsidR="00AE1169" w:rsidRPr="00E76CD8">
        <w:rPr>
          <w:rFonts w:ascii="Times New Roman" w:hAnsi="Times New Roman"/>
          <w:bCs/>
        </w:rPr>
        <w:t>M</w:t>
      </w:r>
      <w:r w:rsidR="0068135E" w:rsidRPr="00E76CD8">
        <w:rPr>
          <w:rFonts w:ascii="Times New Roman" w:hAnsi="Times New Roman"/>
          <w:bCs/>
        </w:rPr>
        <w:t xml:space="preserve">eters boxes located in driveways, parking lots, </w:t>
      </w:r>
      <w:r w:rsidR="00FE7AEE">
        <w:rPr>
          <w:rFonts w:ascii="Times New Roman" w:hAnsi="Times New Roman"/>
          <w:bCs/>
        </w:rPr>
        <w:t xml:space="preserve">sidewalks, </w:t>
      </w:r>
      <w:r w:rsidR="0068135E" w:rsidRPr="00E76CD8">
        <w:rPr>
          <w:rFonts w:ascii="Times New Roman" w:hAnsi="Times New Roman"/>
          <w:bCs/>
        </w:rPr>
        <w:t>etc., shall be</w:t>
      </w:r>
      <w:r w:rsidR="00C06A2E" w:rsidRPr="00E76CD8">
        <w:rPr>
          <w:rFonts w:ascii="Times New Roman" w:hAnsi="Times New Roman"/>
          <w:bCs/>
        </w:rPr>
        <w:t xml:space="preserve"> a</w:t>
      </w:r>
      <w:r w:rsidR="0068135E" w:rsidRPr="00E76CD8">
        <w:rPr>
          <w:rFonts w:ascii="Times New Roman" w:hAnsi="Times New Roman"/>
          <w:bCs/>
        </w:rPr>
        <w:t xml:space="preserve"> </w:t>
      </w:r>
      <w:r w:rsidR="00B27A97" w:rsidRPr="00E76CD8">
        <w:rPr>
          <w:rFonts w:ascii="Times New Roman" w:hAnsi="Times New Roman"/>
          <w:bCs/>
        </w:rPr>
        <w:t>heavy wall</w:t>
      </w:r>
      <w:r w:rsidR="00972A79" w:rsidRPr="00CF19E4">
        <w:rPr>
          <w:rFonts w:ascii="Times New Roman" w:hAnsi="Times New Roman"/>
          <w:bCs/>
        </w:rPr>
        <w:t>ed</w:t>
      </w:r>
      <w:r w:rsidR="00B27A97" w:rsidRPr="00CF19E4">
        <w:rPr>
          <w:rFonts w:ascii="Times New Roman" w:hAnsi="Times New Roman"/>
          <w:bCs/>
        </w:rPr>
        <w:t xml:space="preserve"> </w:t>
      </w:r>
      <w:r w:rsidR="00C06A2E" w:rsidRPr="00CF19E4">
        <w:rPr>
          <w:rFonts w:ascii="Times New Roman" w:hAnsi="Times New Roman"/>
          <w:bCs/>
        </w:rPr>
        <w:t>box as manufactured by</w:t>
      </w:r>
      <w:r w:rsidR="009646B2">
        <w:rPr>
          <w:rFonts w:ascii="Times New Roman" w:hAnsi="Times New Roman"/>
          <w:bCs/>
        </w:rPr>
        <w:t xml:space="preserve"> DFW (Model No. DFW37C-12 heavy duty body)</w:t>
      </w:r>
      <w:r w:rsidR="00D75664" w:rsidRPr="009A60E2">
        <w:rPr>
          <w:rFonts w:ascii="Times New Roman" w:hAnsi="Times New Roman"/>
          <w:bCs/>
        </w:rPr>
        <w:t xml:space="preserve"> or approved equal</w:t>
      </w:r>
      <w:r w:rsidR="00FD007D">
        <w:rPr>
          <w:rFonts w:ascii="Times New Roman" w:hAnsi="Times New Roman"/>
          <w:bCs/>
        </w:rPr>
        <w:t>.</w:t>
      </w:r>
      <w:r w:rsidR="009646B2">
        <w:rPr>
          <w:rFonts w:ascii="Times New Roman" w:hAnsi="Times New Roman"/>
          <w:bCs/>
        </w:rPr>
        <w:t xml:space="preserve"> Minimum dimensions shall be 21” L X 12 ½” W (at bottom) with a height of 12 ½”.</w:t>
      </w:r>
      <w:r w:rsidR="00FD007D">
        <w:rPr>
          <w:rFonts w:ascii="Times New Roman" w:hAnsi="Times New Roman"/>
          <w:bCs/>
        </w:rPr>
        <w:t xml:space="preserve"> </w:t>
      </w:r>
    </w:p>
    <w:p w14:paraId="60B22C2C" w14:textId="77777777" w:rsidR="00D75664" w:rsidRPr="00CF19E4" w:rsidRDefault="00D75664">
      <w:pPr>
        <w:tabs>
          <w:tab w:val="left" w:pos="-720"/>
        </w:tabs>
        <w:suppressAutoHyphens/>
        <w:jc w:val="both"/>
        <w:rPr>
          <w:rFonts w:ascii="Times New Roman" w:hAnsi="Times New Roman"/>
          <w:bCs/>
        </w:rPr>
      </w:pPr>
    </w:p>
    <w:p w14:paraId="2E556E46" w14:textId="73F02529" w:rsidR="00FD007D" w:rsidRDefault="00C06A2E">
      <w:pPr>
        <w:tabs>
          <w:tab w:val="left" w:pos="-720"/>
        </w:tabs>
        <w:suppressAutoHyphens/>
        <w:jc w:val="both"/>
        <w:rPr>
          <w:rFonts w:ascii="Times New Roman" w:hAnsi="Times New Roman"/>
          <w:bCs/>
        </w:rPr>
      </w:pPr>
      <w:r w:rsidRPr="00CF19E4">
        <w:rPr>
          <w:rFonts w:ascii="Times New Roman" w:hAnsi="Times New Roman"/>
          <w:bCs/>
        </w:rPr>
        <w:t>All meter boxes shall have blue lids</w:t>
      </w:r>
      <w:r w:rsidR="00731281">
        <w:rPr>
          <w:rFonts w:ascii="Times New Roman" w:hAnsi="Times New Roman"/>
          <w:bCs/>
        </w:rPr>
        <w:t xml:space="preserve">. </w:t>
      </w:r>
      <w:r w:rsidR="00D75664" w:rsidRPr="009A60E2">
        <w:rPr>
          <w:rFonts w:ascii="Times New Roman" w:hAnsi="Times New Roman"/>
          <w:bCs/>
        </w:rPr>
        <w:t xml:space="preserve">The lid/cover </w:t>
      </w:r>
      <w:r w:rsidR="004B2E3C" w:rsidRPr="00FD007D">
        <w:rPr>
          <w:rFonts w:ascii="Times New Roman" w:hAnsi="Times New Roman"/>
          <w:bCs/>
        </w:rPr>
        <w:t xml:space="preserve">for a standard box located outside of pavement </w:t>
      </w:r>
      <w:r w:rsidR="00D75664" w:rsidRPr="009A60E2">
        <w:rPr>
          <w:rFonts w:ascii="Times New Roman" w:hAnsi="Times New Roman"/>
          <w:bCs/>
        </w:rPr>
        <w:t xml:space="preserve">shall be </w:t>
      </w:r>
      <w:r w:rsidR="004B2E3C" w:rsidRPr="00FD007D">
        <w:rPr>
          <w:rFonts w:ascii="Times New Roman" w:hAnsi="Times New Roman"/>
          <w:bCs/>
        </w:rPr>
        <w:t xml:space="preserve">as manufactured by </w:t>
      </w:r>
      <w:r w:rsidR="009646B2">
        <w:rPr>
          <w:rFonts w:ascii="Times New Roman" w:hAnsi="Times New Roman"/>
          <w:bCs/>
        </w:rPr>
        <w:t>DFW (Model DFW1200.3TDEEP.LID), or approved equal.</w:t>
      </w:r>
      <w:r w:rsidR="009646B2" w:rsidRPr="00FD007D">
        <w:rPr>
          <w:rFonts w:ascii="Times New Roman" w:hAnsi="Times New Roman"/>
          <w:bCs/>
        </w:rPr>
        <w:t xml:space="preserve"> </w:t>
      </w:r>
      <w:r w:rsidR="009646B2">
        <w:rPr>
          <w:rFonts w:ascii="Times New Roman" w:hAnsi="Times New Roman"/>
          <w:bCs/>
        </w:rPr>
        <w:t>AMR lid minimum dimension</w:t>
      </w:r>
      <w:r w:rsidR="00731281">
        <w:rPr>
          <w:rFonts w:ascii="Times New Roman" w:hAnsi="Times New Roman"/>
          <w:bCs/>
        </w:rPr>
        <w:t>s shall be</w:t>
      </w:r>
      <w:r w:rsidR="009646B2">
        <w:rPr>
          <w:rFonts w:ascii="Times New Roman" w:hAnsi="Times New Roman"/>
          <w:bCs/>
        </w:rPr>
        <w:t xml:space="preserve"> 15 9/16” L x 10 3/16” W with a 4 5/8” x ¼” deep recess for AMR pad with 1.88” x 2.5” slot hold for stem. </w:t>
      </w:r>
      <w:r w:rsidR="00115FDC" w:rsidRPr="00FD007D">
        <w:rPr>
          <w:rFonts w:ascii="Times New Roman" w:hAnsi="Times New Roman"/>
          <w:bCs/>
        </w:rPr>
        <w:t>Lids</w:t>
      </w:r>
      <w:r w:rsidR="004B2E3C" w:rsidRPr="009A60E2">
        <w:rPr>
          <w:rFonts w:ascii="Times New Roman" w:hAnsi="Times New Roman"/>
          <w:bCs/>
        </w:rPr>
        <w:t xml:space="preserve"> for meter boxes located in driveways, parking lots, </w:t>
      </w:r>
      <w:r w:rsidR="007047B4">
        <w:rPr>
          <w:rFonts w:ascii="Times New Roman" w:hAnsi="Times New Roman"/>
          <w:bCs/>
        </w:rPr>
        <w:t xml:space="preserve">sidewalks, </w:t>
      </w:r>
      <w:r w:rsidR="004B2E3C" w:rsidRPr="009A60E2">
        <w:rPr>
          <w:rFonts w:ascii="Times New Roman" w:hAnsi="Times New Roman"/>
          <w:bCs/>
        </w:rPr>
        <w:t xml:space="preserve">etc. shall be a heavy walled as manufactured by </w:t>
      </w:r>
      <w:r w:rsidR="009646B2">
        <w:rPr>
          <w:rFonts w:ascii="Times New Roman" w:hAnsi="Times New Roman"/>
          <w:bCs/>
        </w:rPr>
        <w:t>DFW (Model DFW 37C-AF3MT-DEEP-LID) or approved equal.  AMR</w:t>
      </w:r>
      <w:r w:rsidR="00731281">
        <w:rPr>
          <w:rFonts w:ascii="Times New Roman" w:hAnsi="Times New Roman"/>
          <w:bCs/>
        </w:rPr>
        <w:t xml:space="preserve"> heavy duty</w:t>
      </w:r>
      <w:r w:rsidR="009646B2">
        <w:rPr>
          <w:rFonts w:ascii="Times New Roman" w:hAnsi="Times New Roman"/>
          <w:bCs/>
        </w:rPr>
        <w:t xml:space="preserve"> lid minimum dimension</w:t>
      </w:r>
      <w:r w:rsidR="00731281">
        <w:rPr>
          <w:rFonts w:ascii="Times New Roman" w:hAnsi="Times New Roman"/>
          <w:bCs/>
        </w:rPr>
        <w:t>s shall be</w:t>
      </w:r>
      <w:r w:rsidR="009646B2">
        <w:rPr>
          <w:rFonts w:ascii="Times New Roman" w:hAnsi="Times New Roman"/>
          <w:bCs/>
        </w:rPr>
        <w:t xml:space="preserve"> 17 ¾” L Xx11”</w:t>
      </w:r>
      <w:r w:rsidR="00731281">
        <w:rPr>
          <w:rFonts w:ascii="Times New Roman" w:hAnsi="Times New Roman"/>
          <w:bCs/>
        </w:rPr>
        <w:t xml:space="preserve"> </w:t>
      </w:r>
      <w:r w:rsidR="009646B2">
        <w:rPr>
          <w:rFonts w:ascii="Times New Roman" w:hAnsi="Times New Roman"/>
          <w:bCs/>
        </w:rPr>
        <w:t>W with a 4 5/8” x ½” deep recess for AMR pad with a 1 7/8” x 2.5” slot hole for stem.</w:t>
      </w:r>
    </w:p>
    <w:p w14:paraId="1E74488D" w14:textId="77777777" w:rsidR="00FD007D" w:rsidRDefault="00FD007D">
      <w:pPr>
        <w:tabs>
          <w:tab w:val="left" w:pos="-720"/>
        </w:tabs>
        <w:suppressAutoHyphens/>
        <w:jc w:val="both"/>
        <w:rPr>
          <w:rFonts w:ascii="Times New Roman" w:hAnsi="Times New Roman"/>
          <w:bCs/>
        </w:rPr>
      </w:pPr>
    </w:p>
    <w:p w14:paraId="6E1009E2" w14:textId="77777777" w:rsidR="0068135E" w:rsidRDefault="00A8323F">
      <w:pPr>
        <w:pStyle w:val="BodyText"/>
      </w:pPr>
      <w:r>
        <w:rPr>
          <w:b/>
        </w:rPr>
        <w:t>644</w:t>
      </w:r>
      <w:r w:rsidR="0068135E" w:rsidRPr="00135B70">
        <w:rPr>
          <w:b/>
        </w:rPr>
        <w:t xml:space="preserve">.02.13 – Filter Fabric.  </w:t>
      </w:r>
      <w:r w:rsidR="0068135E" w:rsidRPr="00135B70">
        <w:t xml:space="preserve">Geotextile fabric shall be non-woven, needle punched, and weigh a minimum of </w:t>
      </w:r>
      <w:r w:rsidR="004136B8">
        <w:t xml:space="preserve">eight </w:t>
      </w:r>
      <w:r w:rsidR="0068135E" w:rsidRPr="00135B70">
        <w:t>ounces (</w:t>
      </w:r>
      <w:r w:rsidR="00135B70" w:rsidRPr="00135B70">
        <w:t>8</w:t>
      </w:r>
      <w:r w:rsidR="0068135E" w:rsidRPr="00135B70">
        <w:t xml:space="preserve"> oz.) per square yard, as manufactured by </w:t>
      </w:r>
      <w:proofErr w:type="spellStart"/>
      <w:r w:rsidR="0068135E" w:rsidRPr="00135B70">
        <w:t>Terratex</w:t>
      </w:r>
      <w:proofErr w:type="spellEnd"/>
      <w:r w:rsidR="0068135E" w:rsidRPr="00135B70">
        <w:t xml:space="preserve"> Construction Fabrics, “NO</w:t>
      </w:r>
      <w:r w:rsidR="00135B70" w:rsidRPr="00135B70">
        <w:t>8</w:t>
      </w:r>
      <w:r w:rsidR="0068135E" w:rsidRPr="00135B70">
        <w:t>”, or approved equal.</w:t>
      </w:r>
    </w:p>
    <w:p w14:paraId="785819EF" w14:textId="77777777" w:rsidR="000376B7" w:rsidRDefault="000376B7">
      <w:pPr>
        <w:pStyle w:val="BodyText"/>
      </w:pPr>
    </w:p>
    <w:p w14:paraId="66E7E952" w14:textId="77777777" w:rsidR="000376B7" w:rsidRPr="007E4682" w:rsidRDefault="00A8323F" w:rsidP="002A2C18">
      <w:pPr>
        <w:overflowPunct/>
        <w:jc w:val="both"/>
        <w:textAlignment w:val="auto"/>
        <w:rPr>
          <w:rFonts w:ascii="Times New Roman" w:hAnsi="Times New Roman"/>
          <w:szCs w:val="24"/>
        </w:rPr>
      </w:pPr>
      <w:r w:rsidRPr="001A111F">
        <w:rPr>
          <w:rFonts w:ascii="Times New Roman" w:hAnsi="Times New Roman"/>
          <w:b/>
        </w:rPr>
        <w:t>644</w:t>
      </w:r>
      <w:r w:rsidR="000376B7" w:rsidRPr="001A111F">
        <w:rPr>
          <w:rFonts w:ascii="Times New Roman" w:hAnsi="Times New Roman"/>
          <w:b/>
        </w:rPr>
        <w:t>.02.14 – Line Stop</w:t>
      </w:r>
      <w:r w:rsidR="009525F7" w:rsidRPr="001A111F">
        <w:rPr>
          <w:rFonts w:ascii="Times New Roman" w:hAnsi="Times New Roman"/>
          <w:b/>
        </w:rPr>
        <w:t>.</w:t>
      </w:r>
      <w:r w:rsidR="001A111F">
        <w:rPr>
          <w:b/>
        </w:rPr>
        <w:t xml:space="preserve"> </w:t>
      </w:r>
      <w:r w:rsidR="000376B7" w:rsidRPr="007E4682">
        <w:rPr>
          <w:rFonts w:ascii="Times New Roman" w:hAnsi="Times New Roman"/>
          <w:szCs w:val="24"/>
        </w:rPr>
        <w:t xml:space="preserve">The line stop pay item shall include all components </w:t>
      </w:r>
      <w:r w:rsidR="00A676D9" w:rsidRPr="007E4682">
        <w:rPr>
          <w:rFonts w:ascii="Times New Roman" w:hAnsi="Times New Roman"/>
          <w:szCs w:val="24"/>
        </w:rPr>
        <w:t xml:space="preserve">required to plug an existing water main so that a newly installed and tested water main can be connected to the existing main currently under pressure. The line stop will allow this connection to occur without the disruption of pressure or service to the existing main upstream of the line stop.  </w:t>
      </w:r>
      <w:r w:rsidR="000376B7" w:rsidRPr="007E4682">
        <w:rPr>
          <w:rFonts w:ascii="Times New Roman" w:hAnsi="Times New Roman"/>
          <w:szCs w:val="24"/>
        </w:rPr>
        <w:t>Each line stop shall include the following comp</w:t>
      </w:r>
      <w:r w:rsidR="00F346F7" w:rsidRPr="007E4682">
        <w:rPr>
          <w:rFonts w:ascii="Times New Roman" w:hAnsi="Times New Roman"/>
          <w:szCs w:val="24"/>
        </w:rPr>
        <w:t>on</w:t>
      </w:r>
      <w:r w:rsidR="000376B7" w:rsidRPr="007E4682">
        <w:rPr>
          <w:rFonts w:ascii="Times New Roman" w:hAnsi="Times New Roman"/>
          <w:szCs w:val="24"/>
        </w:rPr>
        <w:t xml:space="preserve">ents: </w:t>
      </w:r>
      <w:proofErr w:type="spellStart"/>
      <w:r w:rsidR="00A676D9" w:rsidRPr="007E4682">
        <w:rPr>
          <w:rFonts w:ascii="Times New Roman" w:hAnsi="Times New Roman"/>
          <w:szCs w:val="24"/>
        </w:rPr>
        <w:t>L</w:t>
      </w:r>
      <w:r w:rsidR="009E0C1C" w:rsidRPr="007E4682">
        <w:rPr>
          <w:rFonts w:ascii="Times New Roman" w:hAnsi="Times New Roman"/>
          <w:szCs w:val="24"/>
        </w:rPr>
        <w:t>inestop</w:t>
      </w:r>
      <w:proofErr w:type="spellEnd"/>
      <w:r w:rsidR="009E0C1C" w:rsidRPr="007E4682">
        <w:rPr>
          <w:rFonts w:ascii="Times New Roman" w:hAnsi="Times New Roman"/>
          <w:szCs w:val="24"/>
        </w:rPr>
        <w:t xml:space="preserve"> nozzle with clos</w:t>
      </w:r>
      <w:r w:rsidR="000376B7" w:rsidRPr="007E4682">
        <w:rPr>
          <w:rFonts w:ascii="Times New Roman" w:hAnsi="Times New Roman"/>
          <w:szCs w:val="24"/>
        </w:rPr>
        <w:t xml:space="preserve">ure plug, </w:t>
      </w:r>
      <w:r w:rsidR="00F346F7" w:rsidRPr="007E4682">
        <w:rPr>
          <w:rFonts w:ascii="Times New Roman" w:hAnsi="Times New Roman"/>
          <w:szCs w:val="24"/>
        </w:rPr>
        <w:t>g</w:t>
      </w:r>
      <w:r w:rsidR="00A676D9" w:rsidRPr="007E4682">
        <w:rPr>
          <w:rFonts w:ascii="Times New Roman" w:hAnsi="Times New Roman"/>
          <w:szCs w:val="24"/>
        </w:rPr>
        <w:t>ate</w:t>
      </w:r>
      <w:r w:rsidR="00F346F7" w:rsidRPr="007E4682">
        <w:rPr>
          <w:rFonts w:ascii="Times New Roman" w:hAnsi="Times New Roman"/>
          <w:szCs w:val="24"/>
        </w:rPr>
        <w:t xml:space="preserve"> v</w:t>
      </w:r>
      <w:r w:rsidR="00A676D9" w:rsidRPr="007E4682">
        <w:rPr>
          <w:rFonts w:ascii="Times New Roman" w:hAnsi="Times New Roman"/>
          <w:szCs w:val="24"/>
        </w:rPr>
        <w:t xml:space="preserve">alve (which </w:t>
      </w:r>
      <w:r w:rsidR="00F35C32" w:rsidRPr="007E4682">
        <w:rPr>
          <w:rFonts w:ascii="Times New Roman" w:hAnsi="Times New Roman"/>
          <w:szCs w:val="24"/>
        </w:rPr>
        <w:t>is paid</w:t>
      </w:r>
      <w:r w:rsidR="00A676D9" w:rsidRPr="007E4682">
        <w:rPr>
          <w:rFonts w:ascii="Times New Roman" w:hAnsi="Times New Roman"/>
          <w:szCs w:val="24"/>
        </w:rPr>
        <w:t xml:space="preserve"> for separately under Pay Item</w:t>
      </w:r>
      <w:r w:rsidR="00F35C32" w:rsidRPr="007E4682">
        <w:rPr>
          <w:rFonts w:ascii="Times New Roman" w:hAnsi="Times New Roman"/>
          <w:szCs w:val="24"/>
        </w:rPr>
        <w:t xml:space="preserve"> 907-</w:t>
      </w:r>
      <w:r>
        <w:rPr>
          <w:rFonts w:ascii="Times New Roman" w:hAnsi="Times New Roman"/>
          <w:szCs w:val="24"/>
        </w:rPr>
        <w:t>644</w:t>
      </w:r>
      <w:r w:rsidR="00F35C32" w:rsidRPr="007E4682">
        <w:rPr>
          <w:rFonts w:ascii="Times New Roman" w:hAnsi="Times New Roman"/>
          <w:szCs w:val="24"/>
        </w:rPr>
        <w:t>-</w:t>
      </w:r>
      <w:r w:rsidR="00012BCC">
        <w:rPr>
          <w:rFonts w:ascii="Times New Roman" w:hAnsi="Times New Roman"/>
          <w:szCs w:val="24"/>
        </w:rPr>
        <w:t>E</w:t>
      </w:r>
      <w:r w:rsidR="00F35C32" w:rsidRPr="007E4682">
        <w:rPr>
          <w:rFonts w:ascii="Times New Roman" w:hAnsi="Times New Roman"/>
          <w:szCs w:val="24"/>
        </w:rPr>
        <w:t>)</w:t>
      </w:r>
      <w:r w:rsidR="00CA760E" w:rsidRPr="007E4682">
        <w:rPr>
          <w:rFonts w:ascii="Times New Roman" w:hAnsi="Times New Roman"/>
          <w:szCs w:val="24"/>
        </w:rPr>
        <w:t>,</w:t>
      </w:r>
      <w:r w:rsidR="000376B7" w:rsidRPr="007E4682">
        <w:rPr>
          <w:rFonts w:ascii="Times New Roman" w:hAnsi="Times New Roman"/>
          <w:szCs w:val="24"/>
        </w:rPr>
        <w:t xml:space="preserve"> </w:t>
      </w:r>
      <w:r w:rsidR="00F346F7" w:rsidRPr="007E4682">
        <w:rPr>
          <w:rFonts w:ascii="Times New Roman" w:hAnsi="Times New Roman"/>
          <w:szCs w:val="24"/>
        </w:rPr>
        <w:t>h</w:t>
      </w:r>
      <w:r w:rsidR="00F35C32" w:rsidRPr="007E4682">
        <w:rPr>
          <w:rFonts w:ascii="Times New Roman" w:hAnsi="Times New Roman"/>
          <w:szCs w:val="24"/>
        </w:rPr>
        <w:t>ousing unit</w:t>
      </w:r>
      <w:r w:rsidR="00F346F7" w:rsidRPr="007E4682">
        <w:rPr>
          <w:rFonts w:ascii="Times New Roman" w:hAnsi="Times New Roman"/>
          <w:szCs w:val="24"/>
        </w:rPr>
        <w:t>, h</w:t>
      </w:r>
      <w:r w:rsidR="000376B7" w:rsidRPr="007E4682">
        <w:rPr>
          <w:rFonts w:ascii="Times New Roman" w:hAnsi="Times New Roman"/>
          <w:szCs w:val="24"/>
        </w:rPr>
        <w:t>i</w:t>
      </w:r>
      <w:r w:rsidR="00F35C32" w:rsidRPr="007E4682">
        <w:rPr>
          <w:rFonts w:ascii="Times New Roman" w:hAnsi="Times New Roman"/>
          <w:szCs w:val="24"/>
        </w:rPr>
        <w:t>gh</w:t>
      </w:r>
      <w:r w:rsidR="009E0C1C" w:rsidRPr="007E4682">
        <w:rPr>
          <w:rFonts w:ascii="Times New Roman" w:hAnsi="Times New Roman"/>
          <w:szCs w:val="24"/>
        </w:rPr>
        <w:t>-</w:t>
      </w:r>
      <w:r w:rsidR="00F35C32" w:rsidRPr="007E4682">
        <w:rPr>
          <w:rFonts w:ascii="Times New Roman" w:hAnsi="Times New Roman"/>
          <w:szCs w:val="24"/>
        </w:rPr>
        <w:t xml:space="preserve">pressure jackscrew actuator with folding line </w:t>
      </w:r>
      <w:proofErr w:type="gramStart"/>
      <w:r w:rsidR="00F35C32" w:rsidRPr="007E4682">
        <w:rPr>
          <w:rFonts w:ascii="Times New Roman" w:hAnsi="Times New Roman"/>
          <w:szCs w:val="24"/>
        </w:rPr>
        <w:t>stop</w:t>
      </w:r>
      <w:proofErr w:type="gramEnd"/>
      <w:r w:rsidR="00F35C32" w:rsidRPr="007E4682">
        <w:rPr>
          <w:rFonts w:ascii="Times New Roman" w:hAnsi="Times New Roman"/>
          <w:szCs w:val="24"/>
        </w:rPr>
        <w:t xml:space="preserve"> head</w:t>
      </w:r>
      <w:r w:rsidR="00F346F7" w:rsidRPr="007E4682">
        <w:rPr>
          <w:rFonts w:ascii="Times New Roman" w:hAnsi="Times New Roman"/>
          <w:szCs w:val="24"/>
        </w:rPr>
        <w:t xml:space="preserve"> and m</w:t>
      </w:r>
      <w:r w:rsidR="000376B7" w:rsidRPr="007E4682">
        <w:rPr>
          <w:rFonts w:ascii="Times New Roman" w:hAnsi="Times New Roman"/>
          <w:szCs w:val="24"/>
        </w:rPr>
        <w:t>iscellaneous gaskets</w:t>
      </w:r>
      <w:r w:rsidR="0060027A" w:rsidRPr="007E4682">
        <w:rPr>
          <w:rFonts w:ascii="Times New Roman" w:hAnsi="Times New Roman"/>
          <w:szCs w:val="24"/>
        </w:rPr>
        <w:t>,</w:t>
      </w:r>
      <w:r w:rsidR="000376B7" w:rsidRPr="007E4682">
        <w:rPr>
          <w:rFonts w:ascii="Times New Roman" w:hAnsi="Times New Roman"/>
          <w:szCs w:val="24"/>
        </w:rPr>
        <w:t xml:space="preserve"> seals, etc.</w:t>
      </w:r>
      <w:r w:rsidR="00F346F7" w:rsidRPr="007E4682">
        <w:rPr>
          <w:rFonts w:ascii="Times New Roman" w:hAnsi="Times New Roman"/>
          <w:szCs w:val="24"/>
        </w:rPr>
        <w:t xml:space="preserve"> </w:t>
      </w:r>
      <w:r w:rsidR="000376B7" w:rsidRPr="007E4682">
        <w:rPr>
          <w:rFonts w:ascii="Times New Roman" w:hAnsi="Times New Roman"/>
          <w:szCs w:val="24"/>
        </w:rPr>
        <w:t>required to accommodate the line stop operation as shown on the plans.</w:t>
      </w:r>
    </w:p>
    <w:p w14:paraId="69EEE699" w14:textId="77777777" w:rsidR="004136B8" w:rsidRDefault="004136B8" w:rsidP="000376B7">
      <w:pPr>
        <w:pStyle w:val="BodyText"/>
        <w:rPr>
          <w:sz w:val="22"/>
          <w:szCs w:val="22"/>
        </w:rPr>
      </w:pPr>
    </w:p>
    <w:p w14:paraId="0D11666F" w14:textId="77777777" w:rsidR="00DD7ED2" w:rsidRDefault="00A8323F" w:rsidP="007E4682">
      <w:pPr>
        <w:overflowPunct/>
        <w:jc w:val="both"/>
        <w:textAlignment w:val="auto"/>
        <w:rPr>
          <w:rFonts w:ascii="Times New Roman" w:hAnsi="Times New Roman"/>
          <w:szCs w:val="24"/>
        </w:rPr>
      </w:pPr>
      <w:r>
        <w:rPr>
          <w:rFonts w:ascii="Times New Roman" w:hAnsi="Times New Roman"/>
          <w:b/>
          <w:bCs/>
          <w:szCs w:val="24"/>
        </w:rPr>
        <w:t>644</w:t>
      </w:r>
      <w:r w:rsidR="000376B7" w:rsidRPr="007E4682">
        <w:rPr>
          <w:rFonts w:ascii="Times New Roman" w:hAnsi="Times New Roman"/>
          <w:b/>
          <w:bCs/>
          <w:szCs w:val="24"/>
        </w:rPr>
        <w:t>.02.15 – Temporary Bypass.</w:t>
      </w:r>
      <w:r w:rsidR="001A111F">
        <w:rPr>
          <w:rFonts w:ascii="Times New Roman" w:hAnsi="Times New Roman"/>
          <w:b/>
          <w:bCs/>
          <w:szCs w:val="24"/>
        </w:rPr>
        <w:t xml:space="preserve"> </w:t>
      </w:r>
      <w:r w:rsidR="000376B7" w:rsidRPr="007E4682">
        <w:rPr>
          <w:rFonts w:ascii="Times New Roman" w:hAnsi="Times New Roman"/>
          <w:szCs w:val="24"/>
        </w:rPr>
        <w:t>If required, the temporary bypass shall include constructing a temporary water line within the</w:t>
      </w:r>
      <w:r w:rsidR="001A111F">
        <w:rPr>
          <w:rFonts w:ascii="Times New Roman" w:hAnsi="Times New Roman"/>
          <w:szCs w:val="24"/>
        </w:rPr>
        <w:t xml:space="preserve"> </w:t>
      </w:r>
      <w:r w:rsidR="000376B7" w:rsidRPr="007E4682">
        <w:rPr>
          <w:rFonts w:ascii="Times New Roman" w:hAnsi="Times New Roman"/>
          <w:szCs w:val="24"/>
        </w:rPr>
        <w:t>area where the existing water main is to be adjusted. Each temporary bypass shall include the</w:t>
      </w:r>
      <w:r w:rsidR="001A111F">
        <w:rPr>
          <w:rFonts w:ascii="Times New Roman" w:hAnsi="Times New Roman"/>
          <w:szCs w:val="24"/>
        </w:rPr>
        <w:t xml:space="preserve"> </w:t>
      </w:r>
      <w:r w:rsidR="000376B7" w:rsidRPr="007E4682">
        <w:rPr>
          <w:rFonts w:ascii="Times New Roman" w:hAnsi="Times New Roman"/>
          <w:szCs w:val="24"/>
        </w:rPr>
        <w:t>following components</w:t>
      </w:r>
      <w:r w:rsidR="00A01BE8" w:rsidRPr="007E4682">
        <w:rPr>
          <w:rFonts w:ascii="Times New Roman" w:hAnsi="Times New Roman"/>
          <w:szCs w:val="24"/>
        </w:rPr>
        <w:t>:</w:t>
      </w:r>
      <w:r w:rsidR="000376B7" w:rsidRPr="007E4682">
        <w:rPr>
          <w:rFonts w:ascii="Times New Roman" w:hAnsi="Times New Roman"/>
          <w:szCs w:val="24"/>
        </w:rPr>
        <w:t xml:space="preserve"> (1) </w:t>
      </w:r>
      <w:r w:rsidR="009525F7" w:rsidRPr="007E4682">
        <w:rPr>
          <w:rFonts w:ascii="Times New Roman" w:hAnsi="Times New Roman"/>
          <w:szCs w:val="24"/>
        </w:rPr>
        <w:t>t</w:t>
      </w:r>
      <w:r w:rsidR="000376B7" w:rsidRPr="007E4682">
        <w:rPr>
          <w:rFonts w:ascii="Times New Roman" w:hAnsi="Times New Roman"/>
          <w:szCs w:val="24"/>
        </w:rPr>
        <w:t>wo tees, (2) temporary water main (3) ductile iron fittings required</w:t>
      </w:r>
      <w:r w:rsidR="001A111F">
        <w:rPr>
          <w:rFonts w:ascii="Times New Roman" w:hAnsi="Times New Roman"/>
          <w:szCs w:val="24"/>
        </w:rPr>
        <w:t xml:space="preserve"> </w:t>
      </w:r>
      <w:r w:rsidR="000376B7" w:rsidRPr="007E4682">
        <w:rPr>
          <w:rFonts w:ascii="Times New Roman" w:hAnsi="Times New Roman"/>
          <w:szCs w:val="24"/>
        </w:rPr>
        <w:t>for the temporary water main and (4) restraints, thrust blocks, etc. required to accommodate the</w:t>
      </w:r>
      <w:r w:rsidR="001A111F">
        <w:rPr>
          <w:rFonts w:ascii="Times New Roman" w:hAnsi="Times New Roman"/>
          <w:szCs w:val="24"/>
        </w:rPr>
        <w:t xml:space="preserve"> </w:t>
      </w:r>
      <w:r w:rsidR="000376B7" w:rsidRPr="007E4682">
        <w:rPr>
          <w:rFonts w:ascii="Times New Roman" w:hAnsi="Times New Roman"/>
          <w:szCs w:val="24"/>
        </w:rPr>
        <w:t xml:space="preserve">bypass operation. </w:t>
      </w:r>
      <w:r w:rsidR="009E0C1C" w:rsidRPr="007E4682">
        <w:rPr>
          <w:rFonts w:ascii="Times New Roman" w:hAnsi="Times New Roman"/>
          <w:szCs w:val="24"/>
        </w:rPr>
        <w:t>If required, the temporary bypass operation shall work in conjunction with the line stopping operation.</w:t>
      </w:r>
    </w:p>
    <w:p w14:paraId="6F93648C" w14:textId="77777777" w:rsidR="001A111F" w:rsidRDefault="001A111F" w:rsidP="007E4682">
      <w:pPr>
        <w:overflowPunct/>
        <w:jc w:val="both"/>
        <w:textAlignment w:val="auto"/>
        <w:rPr>
          <w:szCs w:val="24"/>
        </w:rPr>
      </w:pPr>
    </w:p>
    <w:p w14:paraId="04853FDB" w14:textId="77777777" w:rsidR="001A111F" w:rsidRDefault="001A111F" w:rsidP="001A111F">
      <w:pPr>
        <w:tabs>
          <w:tab w:val="left" w:pos="-720"/>
        </w:tabs>
        <w:suppressAutoHyphens/>
        <w:jc w:val="both"/>
        <w:rPr>
          <w:rFonts w:ascii="Times New Roman" w:hAnsi="Times New Roman"/>
        </w:rPr>
      </w:pPr>
      <w:r>
        <w:rPr>
          <w:rFonts w:ascii="Times New Roman" w:hAnsi="Times New Roman"/>
          <w:b/>
        </w:rPr>
        <w:t xml:space="preserve">644.02.16 – </w:t>
      </w:r>
      <w:r w:rsidRPr="001A58E1">
        <w:rPr>
          <w:rFonts w:ascii="Times New Roman" w:hAnsi="Times New Roman"/>
          <w:b/>
        </w:rPr>
        <w:t>Automatic Flusher</w:t>
      </w:r>
      <w:r>
        <w:rPr>
          <w:rFonts w:ascii="Times New Roman" w:hAnsi="Times New Roman"/>
          <w:b/>
        </w:rPr>
        <w:t>.</w:t>
      </w:r>
      <w:r>
        <w:rPr>
          <w:rFonts w:ascii="Times New Roman" w:hAnsi="Times New Roman"/>
        </w:rPr>
        <w:t xml:space="preserve">  If required, automatic flushers shall be installed and, if needed, relocated as directed by City of Biloxi Public Works to prevent stagnation of potable water in newly constructed water mains.  Automatic flushers shall be Eclipse #9700 by </w:t>
      </w:r>
      <w:proofErr w:type="spellStart"/>
      <w:r>
        <w:rPr>
          <w:rFonts w:ascii="Times New Roman" w:hAnsi="Times New Roman"/>
        </w:rPr>
        <w:t>Kupferle</w:t>
      </w:r>
      <w:proofErr w:type="spellEnd"/>
      <w:r>
        <w:rPr>
          <w:rFonts w:ascii="Times New Roman" w:hAnsi="Times New Roman"/>
        </w:rPr>
        <w:t>, or approved equal.  Contractor shall provide Flusher with Sampling on a fire hydrant.</w:t>
      </w:r>
    </w:p>
    <w:p w14:paraId="06EF64BE" w14:textId="77777777" w:rsidR="001A111F" w:rsidRDefault="001A111F" w:rsidP="001A111F">
      <w:pPr>
        <w:tabs>
          <w:tab w:val="left" w:pos="-720"/>
        </w:tabs>
        <w:suppressAutoHyphens/>
        <w:jc w:val="both"/>
        <w:rPr>
          <w:rFonts w:ascii="Times New Roman" w:hAnsi="Times New Roman"/>
        </w:rPr>
      </w:pPr>
    </w:p>
    <w:p w14:paraId="28F878A2" w14:textId="77777777" w:rsidR="001A111F" w:rsidRDefault="001A111F" w:rsidP="001A111F">
      <w:pPr>
        <w:tabs>
          <w:tab w:val="left" w:pos="-720"/>
        </w:tabs>
        <w:suppressAutoHyphens/>
        <w:jc w:val="both"/>
        <w:rPr>
          <w:rFonts w:ascii="Times New Roman" w:hAnsi="Times New Roman"/>
        </w:rPr>
      </w:pPr>
      <w:r>
        <w:rPr>
          <w:rFonts w:ascii="Times New Roman" w:hAnsi="Times New Roman"/>
        </w:rPr>
        <w:t xml:space="preserve">A 2-1/2” NST Swivel connection shall lead into a 2” automatic flushing valve.  The flushing valve shall control the flow of water through the hydrant and its diaphragm with the extension and </w:t>
      </w:r>
      <w:r>
        <w:rPr>
          <w:rFonts w:ascii="Times New Roman" w:hAnsi="Times New Roman"/>
        </w:rPr>
        <w:lastRenderedPageBreak/>
        <w:t>retraction of a DC latching solenoid and have a 220 PSI rating.  Each unit shall be furnished with a stand-alone valve controller.  The valve controller will not require a second hand-held device for programming. Controller must have a minimum of 12 possible flushing cycles per day. Controller shall be submersible to 12 feet, and operate with a 9-volt battery, and have resin-sealed electrical components.  The solenoid shall have no loose parts when removed from the valve.</w:t>
      </w:r>
    </w:p>
    <w:p w14:paraId="5F38ADC0" w14:textId="77777777" w:rsidR="001A111F" w:rsidRDefault="001A111F" w:rsidP="001A111F">
      <w:pPr>
        <w:tabs>
          <w:tab w:val="left" w:pos="-720"/>
        </w:tabs>
        <w:suppressAutoHyphens/>
        <w:jc w:val="both"/>
        <w:rPr>
          <w:rFonts w:ascii="Times New Roman" w:hAnsi="Times New Roman"/>
        </w:rPr>
      </w:pPr>
    </w:p>
    <w:p w14:paraId="1C6E82DB" w14:textId="77777777" w:rsidR="001A111F" w:rsidRPr="00A56298" w:rsidRDefault="001A111F" w:rsidP="001A111F">
      <w:pPr>
        <w:tabs>
          <w:tab w:val="left" w:pos="-720"/>
        </w:tabs>
        <w:suppressAutoHyphens/>
        <w:jc w:val="both"/>
        <w:rPr>
          <w:rFonts w:ascii="Times New Roman" w:hAnsi="Times New Roman"/>
        </w:rPr>
      </w:pPr>
      <w:r>
        <w:rPr>
          <w:rFonts w:ascii="Times New Roman" w:hAnsi="Times New Roman"/>
        </w:rPr>
        <w:t>All components shall be housed in a lockable powder coated (red or yellow) aluminum enclosure, with ¾” perforations in the floor to diffuse flushing water.  A removable floor plate shall allow access to a 2” FIP outlet if needed.  Contractor to provide and install a collar lock to cover the 2-1/2” swivel for prevention of tampering with the device.  A diffuser shall be provided and installed thru the removable access plate to allow directional flow of flushed water.</w:t>
      </w:r>
    </w:p>
    <w:p w14:paraId="569ED8CF" w14:textId="77777777" w:rsidR="0068135E" w:rsidRDefault="0068135E">
      <w:pPr>
        <w:tabs>
          <w:tab w:val="left" w:pos="-720"/>
        </w:tabs>
        <w:suppressAutoHyphens/>
        <w:jc w:val="both"/>
        <w:rPr>
          <w:rFonts w:ascii="Times New Roman" w:hAnsi="Times New Roman"/>
          <w:b/>
        </w:rPr>
      </w:pPr>
    </w:p>
    <w:p w14:paraId="26F06175" w14:textId="77777777" w:rsidR="0068135E" w:rsidRDefault="00A8323F">
      <w:pPr>
        <w:tabs>
          <w:tab w:val="left" w:pos="-720"/>
        </w:tabs>
        <w:suppressAutoHyphens/>
        <w:jc w:val="both"/>
        <w:rPr>
          <w:rFonts w:ascii="Times New Roman" w:hAnsi="Times New Roman"/>
          <w:b/>
        </w:rPr>
      </w:pPr>
      <w:r>
        <w:rPr>
          <w:rFonts w:ascii="Times New Roman" w:hAnsi="Times New Roman"/>
          <w:b/>
        </w:rPr>
        <w:t>644</w:t>
      </w:r>
      <w:r w:rsidR="0068135E">
        <w:rPr>
          <w:rFonts w:ascii="Times New Roman" w:hAnsi="Times New Roman"/>
          <w:b/>
        </w:rPr>
        <w:t xml:space="preserve">.03 - Construction Requirements.  </w:t>
      </w:r>
    </w:p>
    <w:p w14:paraId="6ED77A53" w14:textId="77777777" w:rsidR="0068135E" w:rsidRDefault="0068135E">
      <w:pPr>
        <w:tabs>
          <w:tab w:val="left" w:pos="-720"/>
        </w:tabs>
        <w:suppressAutoHyphens/>
        <w:jc w:val="both"/>
        <w:rPr>
          <w:rFonts w:ascii="Times New Roman" w:hAnsi="Times New Roman"/>
          <w:bCs/>
        </w:rPr>
      </w:pPr>
    </w:p>
    <w:p w14:paraId="5B7CC487"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.03.1 - Trenching.</w:t>
      </w:r>
      <w:r w:rsidR="0068135E">
        <w:rPr>
          <w:rFonts w:ascii="Times New Roman" w:hAnsi="Times New Roman"/>
          <w:bCs/>
        </w:rPr>
        <w:t xml:space="preserve">  Trenches shall be dug so that the pipe can be placed at the alignment and depth required.  The trench shall be so braced and drained </w:t>
      </w:r>
      <w:proofErr w:type="gramStart"/>
      <w:r w:rsidR="0068135E">
        <w:rPr>
          <w:rFonts w:ascii="Times New Roman" w:hAnsi="Times New Roman"/>
          <w:bCs/>
        </w:rPr>
        <w:t>that workmen</w:t>
      </w:r>
      <w:proofErr w:type="gramEnd"/>
      <w:r w:rsidR="0068135E">
        <w:rPr>
          <w:rFonts w:ascii="Times New Roman" w:hAnsi="Times New Roman"/>
          <w:bCs/>
        </w:rPr>
        <w:t xml:space="preserve"> may enter and work safely and efficiently.  Discharge from dewatering pumps shall be conducted to natural drainage channels, drains or storm drainage system.  No water shall be discharged into the sanitary sewer system.</w:t>
      </w:r>
    </w:p>
    <w:p w14:paraId="5C8C4AFB" w14:textId="77777777" w:rsidR="0068135E" w:rsidRDefault="0068135E">
      <w:pPr>
        <w:tabs>
          <w:tab w:val="left" w:pos="-720"/>
        </w:tabs>
        <w:suppressAutoHyphens/>
        <w:jc w:val="both"/>
        <w:rPr>
          <w:rFonts w:ascii="Times New Roman" w:hAnsi="Times New Roman"/>
          <w:bCs/>
        </w:rPr>
      </w:pPr>
    </w:p>
    <w:p w14:paraId="0D255428" w14:textId="77777777" w:rsidR="0068135E" w:rsidRDefault="0068135E">
      <w:pPr>
        <w:tabs>
          <w:tab w:val="left" w:pos="-720"/>
        </w:tabs>
        <w:suppressAutoHyphens/>
        <w:jc w:val="both"/>
        <w:rPr>
          <w:rFonts w:ascii="Times New Roman" w:hAnsi="Times New Roman"/>
          <w:bCs/>
        </w:rPr>
      </w:pPr>
      <w:r>
        <w:rPr>
          <w:rFonts w:ascii="Times New Roman" w:hAnsi="Times New Roman"/>
          <w:bCs/>
        </w:rPr>
        <w:t>The Contractor shall confine his excavation to the least width that will allow the easy installation of the water main and fittings.  An open trench in advance of pipe laying operations at the close of the workday will not be permitted.</w:t>
      </w:r>
    </w:p>
    <w:p w14:paraId="6C1A3541" w14:textId="77777777" w:rsidR="0073761F" w:rsidRDefault="0073761F">
      <w:pPr>
        <w:tabs>
          <w:tab w:val="left" w:pos="-720"/>
        </w:tabs>
        <w:suppressAutoHyphens/>
        <w:jc w:val="both"/>
        <w:rPr>
          <w:rFonts w:ascii="Times New Roman" w:hAnsi="Times New Roman"/>
          <w:bCs/>
        </w:rPr>
      </w:pPr>
    </w:p>
    <w:p w14:paraId="4479FDB1" w14:textId="77777777" w:rsidR="0068135E" w:rsidRDefault="0068135E">
      <w:pPr>
        <w:tabs>
          <w:tab w:val="left" w:pos="-720"/>
        </w:tabs>
        <w:suppressAutoHyphens/>
        <w:jc w:val="both"/>
        <w:rPr>
          <w:rFonts w:ascii="Times New Roman" w:hAnsi="Times New Roman"/>
          <w:bCs/>
        </w:rPr>
      </w:pPr>
      <w:r>
        <w:rPr>
          <w:rFonts w:ascii="Times New Roman" w:hAnsi="Times New Roman"/>
          <w:bCs/>
        </w:rPr>
        <w:t>Where elevations or profiles are shown on the plans, pipes shall be laid to the depth so indicated. When elevations or profiles are not shown, and unless otherwise indicated on the drawings, pipes shall be laid to such depths as will provide for a minimum cover of two foot six inches (2'-6").</w:t>
      </w:r>
    </w:p>
    <w:p w14:paraId="17064B8A" w14:textId="77777777" w:rsidR="0068135E" w:rsidRDefault="0068135E">
      <w:pPr>
        <w:tabs>
          <w:tab w:val="left" w:pos="-720"/>
        </w:tabs>
        <w:suppressAutoHyphens/>
        <w:jc w:val="both"/>
        <w:rPr>
          <w:rFonts w:ascii="Times New Roman" w:hAnsi="Times New Roman"/>
          <w:bCs/>
        </w:rPr>
      </w:pPr>
    </w:p>
    <w:p w14:paraId="678CB79C" w14:textId="77777777" w:rsidR="0073761F" w:rsidRPr="0055544E" w:rsidRDefault="00A8323F" w:rsidP="0073761F">
      <w:pPr>
        <w:tabs>
          <w:tab w:val="left" w:pos="-720"/>
        </w:tabs>
        <w:suppressAutoHyphens/>
        <w:jc w:val="both"/>
        <w:rPr>
          <w:rFonts w:ascii="Times New Roman" w:hAnsi="Times New Roman"/>
          <w:bCs/>
        </w:rPr>
      </w:pPr>
      <w:r>
        <w:rPr>
          <w:rFonts w:ascii="Times New Roman" w:hAnsi="Times New Roman"/>
          <w:b/>
          <w:bCs/>
        </w:rPr>
        <w:t>644</w:t>
      </w:r>
      <w:r w:rsidR="0073761F" w:rsidRPr="0055544E">
        <w:rPr>
          <w:rFonts w:ascii="Times New Roman" w:hAnsi="Times New Roman"/>
          <w:b/>
          <w:bCs/>
        </w:rPr>
        <w:t>.03.1.01 – As-Built Water Main Location and Elevation.</w:t>
      </w:r>
      <w:r w:rsidR="0073761F" w:rsidRPr="0055544E">
        <w:rPr>
          <w:rFonts w:ascii="Times New Roman" w:hAnsi="Times New Roman"/>
          <w:bCs/>
        </w:rPr>
        <w:t xml:space="preserve">  The Contractor is required to survey the horizontal </w:t>
      </w:r>
      <w:r w:rsidR="00F71E61" w:rsidRPr="0055544E">
        <w:rPr>
          <w:rFonts w:ascii="Times New Roman" w:hAnsi="Times New Roman"/>
          <w:bCs/>
        </w:rPr>
        <w:t xml:space="preserve">and </w:t>
      </w:r>
      <w:r w:rsidR="0073761F" w:rsidRPr="0055544E">
        <w:rPr>
          <w:rFonts w:ascii="Times New Roman" w:hAnsi="Times New Roman"/>
          <w:bCs/>
        </w:rPr>
        <w:t>vertical location of the new water main as the new main is installed.  Locations and elevations shall be provided along the main</w:t>
      </w:r>
      <w:r w:rsidR="00F71E61" w:rsidRPr="0055544E">
        <w:rPr>
          <w:rFonts w:ascii="Times New Roman" w:hAnsi="Times New Roman"/>
          <w:bCs/>
        </w:rPr>
        <w:t xml:space="preserve"> line (at appropriate intervals to clearly define the alignment of the new main)</w:t>
      </w:r>
      <w:r w:rsidR="0073761F" w:rsidRPr="0055544E">
        <w:rPr>
          <w:rFonts w:ascii="Times New Roman" w:hAnsi="Times New Roman"/>
          <w:bCs/>
        </w:rPr>
        <w:t xml:space="preserve">, </w:t>
      </w:r>
      <w:r w:rsidR="00F71E61" w:rsidRPr="0055544E">
        <w:rPr>
          <w:rFonts w:ascii="Times New Roman" w:hAnsi="Times New Roman"/>
          <w:bCs/>
        </w:rPr>
        <w:t xml:space="preserve">as well as, </w:t>
      </w:r>
      <w:r w:rsidR="0073761F" w:rsidRPr="0055544E">
        <w:rPr>
          <w:rFonts w:ascii="Times New Roman" w:hAnsi="Times New Roman"/>
          <w:bCs/>
        </w:rPr>
        <w:t>at all bends, tees, valves,</w:t>
      </w:r>
      <w:r w:rsidR="00F71E61" w:rsidRPr="0055544E">
        <w:rPr>
          <w:rFonts w:ascii="Times New Roman" w:hAnsi="Times New Roman"/>
          <w:bCs/>
        </w:rPr>
        <w:t xml:space="preserve"> etc. </w:t>
      </w:r>
      <w:r w:rsidR="0073761F" w:rsidRPr="0055544E">
        <w:rPr>
          <w:rFonts w:ascii="Times New Roman" w:hAnsi="Times New Roman"/>
          <w:bCs/>
        </w:rPr>
        <w:t xml:space="preserve"> This information shall be included </w:t>
      </w:r>
      <w:r w:rsidR="00F71E61" w:rsidRPr="0055544E">
        <w:rPr>
          <w:rFonts w:ascii="Times New Roman" w:hAnsi="Times New Roman"/>
          <w:bCs/>
        </w:rPr>
        <w:t xml:space="preserve">on the monthly redlines submitted with pay requests as well as incorporated into the Contractor’s </w:t>
      </w:r>
      <w:r w:rsidR="009B0BB1" w:rsidRPr="0055544E">
        <w:rPr>
          <w:rFonts w:ascii="Times New Roman" w:hAnsi="Times New Roman"/>
          <w:bCs/>
        </w:rPr>
        <w:t>F</w:t>
      </w:r>
      <w:r w:rsidR="00F71E61" w:rsidRPr="0055544E">
        <w:rPr>
          <w:rFonts w:ascii="Times New Roman" w:hAnsi="Times New Roman"/>
          <w:bCs/>
        </w:rPr>
        <w:t xml:space="preserve">inal As-built Drawings. </w:t>
      </w:r>
    </w:p>
    <w:p w14:paraId="1C6CCAA5" w14:textId="77777777" w:rsidR="0073761F" w:rsidRPr="0055544E" w:rsidRDefault="0073761F">
      <w:pPr>
        <w:tabs>
          <w:tab w:val="left" w:pos="-720"/>
        </w:tabs>
        <w:suppressAutoHyphens/>
        <w:jc w:val="both"/>
        <w:rPr>
          <w:rFonts w:ascii="Times New Roman" w:hAnsi="Times New Roman"/>
          <w:bCs/>
        </w:rPr>
      </w:pPr>
    </w:p>
    <w:p w14:paraId="14A6CFCB"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sidRPr="0055544E">
        <w:rPr>
          <w:rFonts w:ascii="Times New Roman" w:hAnsi="Times New Roman"/>
          <w:b/>
        </w:rPr>
        <w:t>.03.2 - Pipe Bedding.</w:t>
      </w:r>
      <w:r w:rsidR="0068135E" w:rsidRPr="0055544E">
        <w:rPr>
          <w:rFonts w:ascii="Times New Roman" w:hAnsi="Times New Roman"/>
          <w:bCs/>
        </w:rPr>
        <w:t xml:space="preserve">  Where trench conditions are such that adequate support for the pipe cannot be obtained on the native material, aggregate bedding material shall be used with the</w:t>
      </w:r>
      <w:r w:rsidR="0068135E">
        <w:rPr>
          <w:rFonts w:ascii="Times New Roman" w:hAnsi="Times New Roman"/>
          <w:bCs/>
        </w:rPr>
        <w:t xml:space="preserve"> approval of the City engineer or his authorized representative.</w:t>
      </w:r>
    </w:p>
    <w:p w14:paraId="5E7E6CE5" w14:textId="77777777" w:rsidR="0068135E" w:rsidRDefault="0068135E">
      <w:pPr>
        <w:tabs>
          <w:tab w:val="left" w:pos="-720"/>
        </w:tabs>
        <w:suppressAutoHyphens/>
        <w:jc w:val="both"/>
        <w:rPr>
          <w:rFonts w:ascii="Times New Roman" w:hAnsi="Times New Roman"/>
          <w:bCs/>
        </w:rPr>
      </w:pPr>
    </w:p>
    <w:p w14:paraId="33247857"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.03.3 - Sheathing and Shoring.</w:t>
      </w:r>
      <w:r w:rsidR="0068135E">
        <w:rPr>
          <w:rFonts w:ascii="Times New Roman" w:hAnsi="Times New Roman"/>
          <w:bCs/>
        </w:rPr>
        <w:t xml:space="preserve">  The Contractor shall place such sheathing and shoring in the trenches as may be necessary to support properly the trench walls and any adjacent structures.  The type and amount of sheathing and shoring shall be such as the nature of the ground and attendant condition may require.  It shall be the sole responsibility of the Contractor to provide such sheathing, shoring and bracing as may be required for the safe conduct of the work.  The City engineer or his authorized representative may, however, order the placement of sheathing, shoring </w:t>
      </w:r>
      <w:r w:rsidR="0068135E">
        <w:rPr>
          <w:rFonts w:ascii="Times New Roman" w:hAnsi="Times New Roman"/>
          <w:bCs/>
        </w:rPr>
        <w:lastRenderedPageBreak/>
        <w:t>or bracing if, in his opinion, it is required to properly execute the work in accordance with these specifications.  No additional compensation will be allowed for this operation.</w:t>
      </w:r>
    </w:p>
    <w:p w14:paraId="192971B5" w14:textId="77777777" w:rsidR="0068135E" w:rsidRDefault="0068135E">
      <w:pPr>
        <w:tabs>
          <w:tab w:val="left" w:pos="-720"/>
        </w:tabs>
        <w:suppressAutoHyphens/>
        <w:jc w:val="both"/>
        <w:rPr>
          <w:rFonts w:ascii="Times New Roman" w:hAnsi="Times New Roman"/>
          <w:bCs/>
        </w:rPr>
      </w:pPr>
    </w:p>
    <w:p w14:paraId="65FBE6E5" w14:textId="77777777" w:rsidR="0068135E" w:rsidRDefault="0068135E">
      <w:pPr>
        <w:tabs>
          <w:tab w:val="left" w:pos="-720"/>
        </w:tabs>
        <w:suppressAutoHyphens/>
        <w:jc w:val="both"/>
        <w:rPr>
          <w:rFonts w:ascii="Times New Roman" w:hAnsi="Times New Roman"/>
          <w:bCs/>
        </w:rPr>
      </w:pPr>
      <w:r>
        <w:rPr>
          <w:rFonts w:ascii="Times New Roman" w:hAnsi="Times New Roman"/>
          <w:bCs/>
        </w:rPr>
        <w:t>No actions or instructions by the City engineer or his authorized representative shall be regarded as his responsibility for the security of the trench or protection of workmen.  The full responsibility shall remain with the Contractor.</w:t>
      </w:r>
    </w:p>
    <w:p w14:paraId="0BD5DD99" w14:textId="77777777" w:rsidR="0068135E" w:rsidRDefault="0068135E">
      <w:pPr>
        <w:tabs>
          <w:tab w:val="left" w:pos="-720"/>
        </w:tabs>
        <w:suppressAutoHyphens/>
        <w:jc w:val="both"/>
        <w:rPr>
          <w:rFonts w:ascii="Times New Roman" w:hAnsi="Times New Roman"/>
          <w:bCs/>
        </w:rPr>
      </w:pPr>
    </w:p>
    <w:p w14:paraId="26A2FA78"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.03.4 - Dewatering.</w:t>
      </w:r>
      <w:r w:rsidR="0068135E">
        <w:rPr>
          <w:rFonts w:ascii="Times New Roman" w:hAnsi="Times New Roman"/>
          <w:bCs/>
        </w:rPr>
        <w:t xml:space="preserve">  The Contractor shall keep all excavations free from water at his own expense while pipe laying is in progress and to such extent as may be necessary while excavation work alone is being carried on.  He shall provide for the disposal of the water removed from excavations in such a manner as not to cause injury to the public health, to public or private property, or to any portion of the work completed or in progress, or any impediment to the use of the streets by the public.  No water shall be discharged into the sanitary sewer system.</w:t>
      </w:r>
    </w:p>
    <w:p w14:paraId="556F96CC" w14:textId="77777777" w:rsidR="0068135E" w:rsidRDefault="0068135E">
      <w:pPr>
        <w:tabs>
          <w:tab w:val="left" w:pos="-720"/>
        </w:tabs>
        <w:suppressAutoHyphens/>
        <w:jc w:val="both"/>
        <w:rPr>
          <w:rFonts w:ascii="Times New Roman" w:hAnsi="Times New Roman"/>
          <w:bCs/>
        </w:rPr>
      </w:pPr>
    </w:p>
    <w:p w14:paraId="34F8FBB5"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.03.5 - Pipe Laying.</w:t>
      </w:r>
      <w:r w:rsidR="0068135E">
        <w:rPr>
          <w:rFonts w:ascii="Times New Roman" w:hAnsi="Times New Roman"/>
          <w:bCs/>
        </w:rPr>
        <w:t xml:space="preserve">  Proper implements, tools and facilities shall be provided and used by the Contractor for the safe and convenient prosecution of the work.  All pipe, fittings, valves and appurtenances shall be carefully lowered into the trench, piece by piece by means of ropes or other suitable tools or equipment in such a manner as to prevent damage to materials and protective coatings and linings.  Under no circumstances shall materials be dropped or dumped into the trenches.</w:t>
      </w:r>
    </w:p>
    <w:p w14:paraId="4EDD224C" w14:textId="77777777" w:rsidR="0068135E" w:rsidRDefault="0068135E">
      <w:pPr>
        <w:tabs>
          <w:tab w:val="left" w:pos="-720"/>
        </w:tabs>
        <w:suppressAutoHyphens/>
        <w:jc w:val="both"/>
        <w:rPr>
          <w:rFonts w:ascii="Times New Roman" w:hAnsi="Times New Roman"/>
          <w:bCs/>
        </w:rPr>
      </w:pPr>
    </w:p>
    <w:p w14:paraId="1479ABC2" w14:textId="77777777" w:rsidR="0068135E" w:rsidRDefault="0068135E">
      <w:pPr>
        <w:tabs>
          <w:tab w:val="left" w:pos="-720"/>
        </w:tabs>
        <w:suppressAutoHyphens/>
        <w:jc w:val="both"/>
        <w:rPr>
          <w:rFonts w:ascii="Times New Roman" w:hAnsi="Times New Roman"/>
          <w:bCs/>
        </w:rPr>
      </w:pPr>
      <w:r>
        <w:rPr>
          <w:rFonts w:ascii="Times New Roman" w:hAnsi="Times New Roman"/>
          <w:bCs/>
        </w:rPr>
        <w:t>All pipe, fittings, and appurtenances shall be inspected for defects and cracks prior to being lowered into the trench.</w:t>
      </w:r>
    </w:p>
    <w:p w14:paraId="1ABEE568" w14:textId="77777777" w:rsidR="0068135E" w:rsidRDefault="0068135E">
      <w:pPr>
        <w:tabs>
          <w:tab w:val="left" w:pos="-720"/>
        </w:tabs>
        <w:suppressAutoHyphens/>
        <w:jc w:val="both"/>
        <w:rPr>
          <w:rFonts w:ascii="Times New Roman" w:hAnsi="Times New Roman"/>
          <w:bCs/>
        </w:rPr>
      </w:pPr>
    </w:p>
    <w:p w14:paraId="2873758A" w14:textId="77777777" w:rsidR="0068135E" w:rsidRDefault="0068135E">
      <w:pPr>
        <w:tabs>
          <w:tab w:val="left" w:pos="-720"/>
        </w:tabs>
        <w:suppressAutoHyphens/>
        <w:jc w:val="both"/>
        <w:rPr>
          <w:rFonts w:ascii="Times New Roman" w:hAnsi="Times New Roman"/>
          <w:bCs/>
        </w:rPr>
      </w:pPr>
      <w:r>
        <w:rPr>
          <w:rFonts w:ascii="Times New Roman" w:hAnsi="Times New Roman"/>
          <w:bCs/>
        </w:rPr>
        <w:t>The outside of the spigot, the inside of the bell and any couplings used shall be brushed and wiped clean and dry and free from all foreign matter before pipe is joined.</w:t>
      </w:r>
    </w:p>
    <w:p w14:paraId="7070EFCB" w14:textId="77777777" w:rsidR="0068135E" w:rsidRDefault="0068135E">
      <w:pPr>
        <w:tabs>
          <w:tab w:val="left" w:pos="-720"/>
        </w:tabs>
        <w:suppressAutoHyphens/>
        <w:jc w:val="both"/>
        <w:rPr>
          <w:rFonts w:ascii="Times New Roman" w:hAnsi="Times New Roman"/>
          <w:bCs/>
        </w:rPr>
      </w:pPr>
    </w:p>
    <w:p w14:paraId="37AC3595" w14:textId="77777777" w:rsidR="0068135E" w:rsidRDefault="0068135E">
      <w:pPr>
        <w:tabs>
          <w:tab w:val="left" w:pos="-720"/>
        </w:tabs>
        <w:suppressAutoHyphens/>
        <w:jc w:val="both"/>
        <w:rPr>
          <w:rFonts w:ascii="Times New Roman" w:hAnsi="Times New Roman"/>
          <w:bCs/>
        </w:rPr>
      </w:pPr>
      <w:r>
        <w:rPr>
          <w:rFonts w:ascii="Times New Roman" w:hAnsi="Times New Roman"/>
          <w:bCs/>
        </w:rPr>
        <w:t>Every precaution shall be taken to prevent foreign material from entering the pipe while it is being installed.  If the pipe laying crew cannot put the pipe into the trench and in place without getting earth into it, a heavy, tightly woven canvas bag of suitable size shall be placed over each end and left there until the connection is to be made to the adjacent pipe.  During the laying operations, no debris, tools, clothing or other material shall be placed in the pipe.</w:t>
      </w:r>
    </w:p>
    <w:p w14:paraId="64907243" w14:textId="77777777" w:rsidR="0068135E" w:rsidRDefault="0068135E">
      <w:pPr>
        <w:tabs>
          <w:tab w:val="left" w:pos="-720"/>
        </w:tabs>
        <w:suppressAutoHyphens/>
        <w:jc w:val="both"/>
        <w:rPr>
          <w:rFonts w:ascii="Times New Roman" w:hAnsi="Times New Roman"/>
          <w:bCs/>
        </w:rPr>
      </w:pPr>
    </w:p>
    <w:p w14:paraId="147C6C14" w14:textId="77777777" w:rsidR="0068135E" w:rsidRDefault="0068135E">
      <w:pPr>
        <w:tabs>
          <w:tab w:val="left" w:pos="-720"/>
        </w:tabs>
        <w:suppressAutoHyphens/>
        <w:jc w:val="both"/>
        <w:rPr>
          <w:rFonts w:ascii="Times New Roman" w:hAnsi="Times New Roman"/>
          <w:bCs/>
        </w:rPr>
      </w:pPr>
      <w:r>
        <w:rPr>
          <w:rFonts w:ascii="Times New Roman" w:hAnsi="Times New Roman"/>
          <w:bCs/>
        </w:rPr>
        <w:t>After placing a length of pipe in the trench, the spigot end shall be centered in the bell and the pipe forced home and brought to correct line and grade.  The pipe shall be secured in place with approved backfill material tamped under it as herein specified.  Precautions shall be taken to prevent dirt from entering the joint space.</w:t>
      </w:r>
    </w:p>
    <w:p w14:paraId="044AF8C9" w14:textId="77777777" w:rsidR="0068135E" w:rsidRDefault="0068135E">
      <w:pPr>
        <w:tabs>
          <w:tab w:val="left" w:pos="-720"/>
        </w:tabs>
        <w:suppressAutoHyphens/>
        <w:jc w:val="both"/>
        <w:rPr>
          <w:rFonts w:ascii="Times New Roman" w:hAnsi="Times New Roman"/>
          <w:bCs/>
        </w:rPr>
      </w:pPr>
    </w:p>
    <w:p w14:paraId="4B36EF5E" w14:textId="77777777" w:rsidR="0068135E" w:rsidRDefault="0068135E">
      <w:pPr>
        <w:tabs>
          <w:tab w:val="left" w:pos="-720"/>
        </w:tabs>
        <w:suppressAutoHyphens/>
        <w:jc w:val="both"/>
        <w:rPr>
          <w:rFonts w:ascii="Times New Roman" w:hAnsi="Times New Roman"/>
          <w:bCs/>
        </w:rPr>
      </w:pPr>
      <w:r>
        <w:rPr>
          <w:rFonts w:ascii="Times New Roman" w:hAnsi="Times New Roman"/>
          <w:bCs/>
        </w:rPr>
        <w:t>At times when pipe laying is not in progress, the open ends of pipe shall be closed by watertight plug or other means approved by the City engineer or his authorized representative.  This provision shall apply during the noon hour as well as overnight.  If water is in the trench, the seal shall remain in place until the trench is pumped completely dry.</w:t>
      </w:r>
    </w:p>
    <w:p w14:paraId="1589B368" w14:textId="77777777" w:rsidR="0068135E" w:rsidRDefault="0068135E">
      <w:pPr>
        <w:tabs>
          <w:tab w:val="left" w:pos="-720"/>
        </w:tabs>
        <w:suppressAutoHyphens/>
        <w:jc w:val="both"/>
        <w:rPr>
          <w:rFonts w:ascii="Times New Roman" w:hAnsi="Times New Roman"/>
          <w:bCs/>
        </w:rPr>
      </w:pPr>
    </w:p>
    <w:p w14:paraId="5EB4507B" w14:textId="77777777" w:rsidR="0068135E" w:rsidRDefault="0068135E">
      <w:pPr>
        <w:tabs>
          <w:tab w:val="left" w:pos="-720"/>
        </w:tabs>
        <w:suppressAutoHyphens/>
        <w:jc w:val="both"/>
        <w:rPr>
          <w:rFonts w:ascii="Times New Roman" w:hAnsi="Times New Roman"/>
          <w:bCs/>
        </w:rPr>
      </w:pPr>
      <w:r>
        <w:rPr>
          <w:rFonts w:ascii="Times New Roman" w:hAnsi="Times New Roman"/>
          <w:bCs/>
        </w:rPr>
        <w:lastRenderedPageBreak/>
        <w:t>Cutting of pipes for inserting fittings or closure pieces and to bring fittings, valves and hydrants to designated locations shall be done in a neat and workmanlike manner in accordance with instructions of the pipe manufacturer and without damage to the pipe.</w:t>
      </w:r>
    </w:p>
    <w:p w14:paraId="46806543" w14:textId="77777777" w:rsidR="0068135E" w:rsidRDefault="0068135E">
      <w:pPr>
        <w:tabs>
          <w:tab w:val="left" w:pos="-720"/>
        </w:tabs>
        <w:suppressAutoHyphens/>
        <w:jc w:val="both"/>
        <w:rPr>
          <w:rFonts w:ascii="Times New Roman" w:hAnsi="Times New Roman"/>
          <w:bCs/>
        </w:rPr>
      </w:pPr>
    </w:p>
    <w:p w14:paraId="46B9885E" w14:textId="77777777" w:rsidR="0068135E" w:rsidRDefault="0068135E">
      <w:pPr>
        <w:tabs>
          <w:tab w:val="left" w:pos="-720"/>
        </w:tabs>
        <w:suppressAutoHyphens/>
        <w:jc w:val="both"/>
        <w:rPr>
          <w:rFonts w:ascii="Times New Roman" w:hAnsi="Times New Roman"/>
          <w:bCs/>
        </w:rPr>
      </w:pPr>
      <w:r>
        <w:rPr>
          <w:rFonts w:ascii="Times New Roman" w:hAnsi="Times New Roman"/>
          <w:bCs/>
        </w:rPr>
        <w:t>All pipe and fittings shall be installed in accordance with the manufacturer's recommendations.  PVC pipe shall be installed in accordance with applicable AWWA Specifications and the pipe manufacturer's installation manual.  Ductile iron pipe shall be installed in accordance with AWWA C600.  The Contractor shall have copies of this AWWA Specifications and the installation manual available on the project at all times.</w:t>
      </w:r>
    </w:p>
    <w:p w14:paraId="56B14D7F" w14:textId="77777777" w:rsidR="0068135E" w:rsidRDefault="0068135E">
      <w:pPr>
        <w:tabs>
          <w:tab w:val="left" w:pos="-720"/>
        </w:tabs>
        <w:suppressAutoHyphens/>
        <w:jc w:val="both"/>
        <w:rPr>
          <w:rFonts w:ascii="Times New Roman" w:hAnsi="Times New Roman"/>
          <w:bCs/>
        </w:rPr>
      </w:pPr>
    </w:p>
    <w:p w14:paraId="6AF6E8AF"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.03.6 - Water Service Connections.</w:t>
      </w:r>
      <w:r w:rsidR="0068135E">
        <w:rPr>
          <w:rFonts w:ascii="Times New Roman" w:hAnsi="Times New Roman"/>
          <w:bCs/>
        </w:rPr>
        <w:t xml:space="preserve">  At all locations within the right-of-way limits of the project where existing water services are in place, the Contractor shall provide new corporation stops and polyethylene service lines between the new main and the water meters to replace the existing service lines.  New service lines shall be of equal size as the existing service lines, but no less than one-inch (1”), unless otherwise specified on the plans or as directed by the City engineer or his authorized representative.  Additional lines shall be installed for future use as directed by the City engineer or his authorized representative or as indicated on the plans.  A residential single service line shall be a minimum of one-inch (1”).  A residential double service line shall be either one and one-half inch (1 ½”) or two-inch (2”), as appropriate, or as directed by the City engineer or his authorized representative.</w:t>
      </w:r>
    </w:p>
    <w:p w14:paraId="1D4982D4" w14:textId="77777777" w:rsidR="0068135E" w:rsidRDefault="0068135E">
      <w:pPr>
        <w:tabs>
          <w:tab w:val="left" w:pos="-720"/>
        </w:tabs>
        <w:suppressAutoHyphens/>
        <w:jc w:val="both"/>
        <w:rPr>
          <w:rFonts w:ascii="Times New Roman" w:hAnsi="Times New Roman"/>
          <w:bCs/>
        </w:rPr>
      </w:pPr>
    </w:p>
    <w:p w14:paraId="282CBF3B" w14:textId="77777777" w:rsidR="0068135E" w:rsidRDefault="0068135E">
      <w:pPr>
        <w:tabs>
          <w:tab w:val="left" w:pos="-720"/>
        </w:tabs>
        <w:suppressAutoHyphens/>
        <w:jc w:val="both"/>
        <w:rPr>
          <w:rFonts w:ascii="Times New Roman" w:hAnsi="Times New Roman"/>
          <w:bCs/>
        </w:rPr>
      </w:pPr>
      <w:r>
        <w:rPr>
          <w:rFonts w:ascii="Times New Roman" w:hAnsi="Times New Roman"/>
          <w:bCs/>
        </w:rPr>
        <w:t xml:space="preserve">Water services shall be installed in accordance with the recommendations of both the pipe main manufacturer and the service line manufacturer.  </w:t>
      </w:r>
    </w:p>
    <w:p w14:paraId="57B10775" w14:textId="77777777" w:rsidR="0068135E" w:rsidRDefault="0068135E">
      <w:pPr>
        <w:tabs>
          <w:tab w:val="left" w:pos="-720"/>
        </w:tabs>
        <w:suppressAutoHyphens/>
        <w:jc w:val="both"/>
        <w:rPr>
          <w:rFonts w:ascii="Times New Roman" w:hAnsi="Times New Roman"/>
          <w:bCs/>
        </w:rPr>
      </w:pPr>
    </w:p>
    <w:p w14:paraId="3D780937" w14:textId="77777777" w:rsidR="003E0A48" w:rsidRDefault="0068135E" w:rsidP="003E0A48">
      <w:pPr>
        <w:tabs>
          <w:tab w:val="left" w:pos="-720"/>
          <w:tab w:val="left" w:pos="0"/>
        </w:tabs>
        <w:suppressAutoHyphens/>
        <w:jc w:val="both"/>
        <w:rPr>
          <w:rFonts w:ascii="Times New Roman" w:hAnsi="Times New Roman"/>
          <w:bCs/>
        </w:rPr>
      </w:pPr>
      <w:r>
        <w:rPr>
          <w:rFonts w:ascii="Times New Roman" w:hAnsi="Times New Roman"/>
          <w:bCs/>
        </w:rPr>
        <w:t xml:space="preserve">All new and replacement service lines shall extend from the water main to the meters in the meter boxes which are generally located near the back of the sidewalk.  </w:t>
      </w:r>
      <w:r w:rsidR="003E5FB7">
        <w:rPr>
          <w:rFonts w:ascii="Times New Roman" w:hAnsi="Times New Roman"/>
          <w:bCs/>
        </w:rPr>
        <w:t xml:space="preserve">The existing meter box shall be replaced with a new box at the right-of-way line and the existing meter reinstalled in the new box.   </w:t>
      </w:r>
      <w:r>
        <w:rPr>
          <w:rFonts w:ascii="Times New Roman" w:hAnsi="Times New Roman"/>
          <w:bCs/>
        </w:rPr>
        <w:t>All new and replacement service lines shall be one continuous piece of tubing without any couplings from the main to the meter.  All service lines shall be installed directly from the main to the meter and shall cross the street at right angles to the main.  Where required by note or as directed in the field, water meter boxes shall be relocated to the street right-of-way line.</w:t>
      </w:r>
    </w:p>
    <w:p w14:paraId="41066A88" w14:textId="77777777" w:rsidR="003E0A48" w:rsidRDefault="003E0A48" w:rsidP="003E0A48">
      <w:pPr>
        <w:tabs>
          <w:tab w:val="left" w:pos="-720"/>
        </w:tabs>
        <w:suppressAutoHyphens/>
        <w:jc w:val="both"/>
        <w:rPr>
          <w:rFonts w:ascii="Times New Roman" w:hAnsi="Times New Roman"/>
          <w:bCs/>
        </w:rPr>
      </w:pPr>
    </w:p>
    <w:p w14:paraId="2E31BE4C" w14:textId="77777777" w:rsidR="0068135E" w:rsidRDefault="003E0A48">
      <w:pPr>
        <w:tabs>
          <w:tab w:val="left" w:pos="-720"/>
        </w:tabs>
        <w:suppressAutoHyphens/>
        <w:jc w:val="both"/>
        <w:rPr>
          <w:rFonts w:ascii="Times New Roman" w:hAnsi="Times New Roman"/>
          <w:bCs/>
        </w:rPr>
      </w:pPr>
      <w:r>
        <w:rPr>
          <w:rFonts w:ascii="Times New Roman" w:hAnsi="Times New Roman"/>
        </w:rPr>
        <w:t>T</w:t>
      </w:r>
      <w:r w:rsidRPr="003E0A48">
        <w:rPr>
          <w:rFonts w:ascii="Times New Roman" w:hAnsi="Times New Roman"/>
        </w:rPr>
        <w:t>here may be instances where the existing meter/meter box is located outside of the right-of-way near a house, building, etc.  In this instance, the water service shall be replaced</w:t>
      </w:r>
      <w:r w:rsidR="009525F7">
        <w:rPr>
          <w:rFonts w:ascii="Times New Roman" w:hAnsi="Times New Roman"/>
        </w:rPr>
        <w:t xml:space="preserve"> and reconnected</w:t>
      </w:r>
      <w:r w:rsidRPr="003E0A48">
        <w:rPr>
          <w:rFonts w:ascii="Times New Roman" w:hAnsi="Times New Roman"/>
        </w:rPr>
        <w:t xml:space="preserve"> from the new main to the back of the existing meter</w:t>
      </w:r>
      <w:r w:rsidR="00D17EA0">
        <w:rPr>
          <w:rFonts w:ascii="Times New Roman" w:hAnsi="Times New Roman"/>
        </w:rPr>
        <w:t>.  Th</w:t>
      </w:r>
      <w:r w:rsidRPr="003E0A48">
        <w:rPr>
          <w:rFonts w:ascii="Times New Roman" w:hAnsi="Times New Roman"/>
        </w:rPr>
        <w:t xml:space="preserve">e old meter and box </w:t>
      </w:r>
      <w:proofErr w:type="gramStart"/>
      <w:r w:rsidR="00D17EA0">
        <w:rPr>
          <w:rFonts w:ascii="Times New Roman" w:hAnsi="Times New Roman"/>
        </w:rPr>
        <w:t>is</w:t>
      </w:r>
      <w:proofErr w:type="gramEnd"/>
      <w:r w:rsidR="00D17EA0">
        <w:rPr>
          <w:rFonts w:ascii="Times New Roman" w:hAnsi="Times New Roman"/>
        </w:rPr>
        <w:t xml:space="preserve"> to be </w:t>
      </w:r>
      <w:r w:rsidRPr="003E0A48">
        <w:rPr>
          <w:rFonts w:ascii="Times New Roman" w:hAnsi="Times New Roman"/>
        </w:rPr>
        <w:t>removed</w:t>
      </w:r>
      <w:r w:rsidR="009525F7">
        <w:rPr>
          <w:rFonts w:ascii="Times New Roman" w:hAnsi="Times New Roman"/>
        </w:rPr>
        <w:t xml:space="preserve">.  </w:t>
      </w:r>
      <w:r w:rsidR="00BD2A21">
        <w:rPr>
          <w:rFonts w:ascii="Times New Roman" w:hAnsi="Times New Roman"/>
        </w:rPr>
        <w:t xml:space="preserve">A new </w:t>
      </w:r>
      <w:r w:rsidRPr="003E0A48">
        <w:rPr>
          <w:rFonts w:ascii="Times New Roman" w:hAnsi="Times New Roman"/>
        </w:rPr>
        <w:t>meter</w:t>
      </w:r>
      <w:r>
        <w:rPr>
          <w:rFonts w:ascii="Times New Roman" w:hAnsi="Times New Roman"/>
        </w:rPr>
        <w:t xml:space="preserve"> </w:t>
      </w:r>
      <w:r w:rsidRPr="003E0A48">
        <w:rPr>
          <w:rFonts w:ascii="Times New Roman" w:hAnsi="Times New Roman"/>
        </w:rPr>
        <w:t>box shall be installed at the right-of-way line</w:t>
      </w:r>
      <w:r w:rsidR="00BD2A21">
        <w:rPr>
          <w:rFonts w:ascii="Times New Roman" w:hAnsi="Times New Roman"/>
        </w:rPr>
        <w:t xml:space="preserve"> and the existing meter reinstalled</w:t>
      </w:r>
      <w:r w:rsidR="00DA7AB1">
        <w:rPr>
          <w:rFonts w:ascii="Times New Roman" w:hAnsi="Times New Roman"/>
        </w:rPr>
        <w:t xml:space="preserve"> in the new box</w:t>
      </w:r>
      <w:r w:rsidRPr="003E0A48">
        <w:rPr>
          <w:rFonts w:ascii="Times New Roman" w:hAnsi="Times New Roman"/>
        </w:rPr>
        <w:t xml:space="preserve">. </w:t>
      </w:r>
    </w:p>
    <w:p w14:paraId="455E29BF" w14:textId="77777777" w:rsidR="0068135E" w:rsidRDefault="0068135E">
      <w:pPr>
        <w:tabs>
          <w:tab w:val="left" w:pos="-720"/>
        </w:tabs>
        <w:suppressAutoHyphens/>
        <w:jc w:val="both"/>
        <w:rPr>
          <w:rFonts w:ascii="Times New Roman" w:hAnsi="Times New Roman"/>
          <w:bCs/>
        </w:rPr>
      </w:pPr>
    </w:p>
    <w:p w14:paraId="487470CF" w14:textId="77777777" w:rsidR="0068135E" w:rsidRDefault="0068135E">
      <w:pPr>
        <w:tabs>
          <w:tab w:val="left" w:pos="-720"/>
        </w:tabs>
        <w:suppressAutoHyphens/>
        <w:jc w:val="both"/>
        <w:rPr>
          <w:rFonts w:ascii="Times New Roman" w:hAnsi="Times New Roman"/>
          <w:bCs/>
        </w:rPr>
      </w:pPr>
      <w:r>
        <w:rPr>
          <w:rFonts w:ascii="Times New Roman" w:hAnsi="Times New Roman"/>
          <w:bCs/>
        </w:rPr>
        <w:t xml:space="preserve">A minimum of three (3) City working </w:t>
      </w:r>
      <w:proofErr w:type="spellStart"/>
      <w:r>
        <w:rPr>
          <w:rFonts w:ascii="Times New Roman" w:hAnsi="Times New Roman"/>
          <w:bCs/>
        </w:rPr>
        <w:t>days notice</w:t>
      </w:r>
      <w:proofErr w:type="spellEnd"/>
      <w:r>
        <w:rPr>
          <w:rFonts w:ascii="Times New Roman" w:hAnsi="Times New Roman"/>
          <w:bCs/>
        </w:rPr>
        <w:t xml:space="preserve"> shall be given to the City so a press release can be given to notify water system customers of a cut off and an approximate time that will be required for connection of the new water service.</w:t>
      </w:r>
    </w:p>
    <w:p w14:paraId="361888AC" w14:textId="77777777" w:rsidR="0068135E" w:rsidRDefault="0068135E">
      <w:pPr>
        <w:tabs>
          <w:tab w:val="left" w:pos="-720"/>
        </w:tabs>
        <w:suppressAutoHyphens/>
        <w:jc w:val="both"/>
        <w:rPr>
          <w:rFonts w:ascii="Times New Roman" w:hAnsi="Times New Roman"/>
          <w:bCs/>
        </w:rPr>
      </w:pPr>
    </w:p>
    <w:p w14:paraId="663FEF4C" w14:textId="77777777" w:rsidR="0068135E" w:rsidRDefault="0068135E">
      <w:pPr>
        <w:tabs>
          <w:tab w:val="left" w:pos="-720"/>
        </w:tabs>
        <w:suppressAutoHyphens/>
        <w:jc w:val="both"/>
        <w:rPr>
          <w:rFonts w:ascii="Times New Roman" w:hAnsi="Times New Roman"/>
          <w:bCs/>
        </w:rPr>
      </w:pPr>
      <w:r>
        <w:rPr>
          <w:rFonts w:ascii="Times New Roman" w:hAnsi="Times New Roman"/>
          <w:bCs/>
        </w:rPr>
        <w:t>The time required for change out of an existing water service to the new water system shall be kept at minimum.  No service shall be left off overnight.</w:t>
      </w:r>
    </w:p>
    <w:p w14:paraId="3DCC1505" w14:textId="77777777" w:rsidR="0068135E" w:rsidRDefault="0068135E">
      <w:pPr>
        <w:tabs>
          <w:tab w:val="left" w:pos="-720"/>
        </w:tabs>
        <w:suppressAutoHyphens/>
        <w:jc w:val="both"/>
        <w:rPr>
          <w:rFonts w:ascii="Times New Roman" w:hAnsi="Times New Roman"/>
          <w:bCs/>
        </w:rPr>
      </w:pPr>
    </w:p>
    <w:p w14:paraId="594F358F" w14:textId="77777777" w:rsidR="0068135E" w:rsidRDefault="0068135E">
      <w:pPr>
        <w:tabs>
          <w:tab w:val="left" w:pos="-720"/>
        </w:tabs>
        <w:suppressAutoHyphens/>
        <w:jc w:val="both"/>
        <w:rPr>
          <w:rFonts w:ascii="Times New Roman" w:hAnsi="Times New Roman"/>
          <w:bCs/>
        </w:rPr>
      </w:pPr>
      <w:r>
        <w:rPr>
          <w:rFonts w:ascii="Times New Roman" w:hAnsi="Times New Roman"/>
          <w:bCs/>
        </w:rPr>
        <w:lastRenderedPageBreak/>
        <w:t>Service lines shall have at least twenty-four inches (24") cover as measured from the completed roadway and sidewalk surfaces.  Service lines may be installed in narrow trenches at the required depth.</w:t>
      </w:r>
    </w:p>
    <w:p w14:paraId="4EC6997F" w14:textId="77777777" w:rsidR="0068135E" w:rsidRDefault="0068135E">
      <w:pPr>
        <w:tabs>
          <w:tab w:val="left" w:pos="-720"/>
        </w:tabs>
        <w:suppressAutoHyphens/>
        <w:jc w:val="both"/>
        <w:rPr>
          <w:rFonts w:ascii="Times New Roman" w:hAnsi="Times New Roman"/>
          <w:bCs/>
        </w:rPr>
      </w:pPr>
    </w:p>
    <w:p w14:paraId="33FB8237" w14:textId="77777777" w:rsidR="0068135E" w:rsidRDefault="0068135E">
      <w:pPr>
        <w:tabs>
          <w:tab w:val="left" w:pos="-720"/>
        </w:tabs>
        <w:suppressAutoHyphens/>
        <w:jc w:val="both"/>
        <w:rPr>
          <w:rFonts w:ascii="Times New Roman" w:hAnsi="Times New Roman"/>
          <w:bCs/>
        </w:rPr>
      </w:pPr>
      <w:r>
        <w:rPr>
          <w:rFonts w:ascii="Times New Roman" w:hAnsi="Times New Roman"/>
          <w:bCs/>
        </w:rPr>
        <w:t>New service lines which are not tied into a meter during construction shall terminate at a meter box at the right-of-way line.</w:t>
      </w:r>
      <w:r w:rsidR="00A547E3">
        <w:rPr>
          <w:rFonts w:ascii="Times New Roman" w:hAnsi="Times New Roman"/>
          <w:bCs/>
        </w:rPr>
        <w:t xml:space="preserve">  </w:t>
      </w:r>
      <w:r w:rsidR="005F2B77">
        <w:rPr>
          <w:rFonts w:ascii="Times New Roman" w:hAnsi="Times New Roman"/>
          <w:bCs/>
        </w:rPr>
        <w:t>The proper stop valves will be installed</w:t>
      </w:r>
      <w:r w:rsidR="00D17EA0">
        <w:rPr>
          <w:rFonts w:ascii="Times New Roman" w:hAnsi="Times New Roman"/>
          <w:bCs/>
        </w:rPr>
        <w:t xml:space="preserve"> on the line as necessary to protect the system.  </w:t>
      </w:r>
      <w:r w:rsidR="00A547E3" w:rsidRPr="00A547E3">
        <w:rPr>
          <w:rFonts w:ascii="Times New Roman" w:hAnsi="Times New Roman"/>
        </w:rPr>
        <w:t>This work shall be coordinated with the City Engineer or his authorized representative.</w:t>
      </w:r>
    </w:p>
    <w:p w14:paraId="52BF5318" w14:textId="77777777" w:rsidR="0068135E" w:rsidRDefault="0068135E">
      <w:pPr>
        <w:tabs>
          <w:tab w:val="left" w:pos="-720"/>
        </w:tabs>
        <w:suppressAutoHyphens/>
        <w:jc w:val="both"/>
        <w:rPr>
          <w:rFonts w:ascii="Times New Roman" w:hAnsi="Times New Roman"/>
          <w:bCs/>
        </w:rPr>
      </w:pPr>
    </w:p>
    <w:p w14:paraId="10E394C4" w14:textId="77777777" w:rsidR="0068135E" w:rsidRDefault="0068135E">
      <w:pPr>
        <w:tabs>
          <w:tab w:val="left" w:pos="-720"/>
        </w:tabs>
        <w:suppressAutoHyphens/>
        <w:jc w:val="both"/>
        <w:rPr>
          <w:rFonts w:ascii="Times New Roman" w:hAnsi="Times New Roman"/>
          <w:bCs/>
        </w:rPr>
      </w:pPr>
      <w:r>
        <w:rPr>
          <w:rFonts w:ascii="Times New Roman" w:hAnsi="Times New Roman"/>
          <w:bCs/>
        </w:rPr>
        <w:t>The Contractor shall mark the face of the curb with a "W" stamped into the wet concrete where the curb is finished over the water service and shall keep construction records showing all lines, fittings, valves, taps, etc., with sufficient data to accurately locate these items after the trench has been backfilled.  In the event of a failure, by the Contractor, to accurately locate all items listed herein, the Contractor will be held responsible in relocating these items at his own expense.</w:t>
      </w:r>
    </w:p>
    <w:p w14:paraId="05CEDCE7" w14:textId="77777777" w:rsidR="0068135E" w:rsidRDefault="0068135E">
      <w:pPr>
        <w:tabs>
          <w:tab w:val="left" w:pos="-720"/>
        </w:tabs>
        <w:suppressAutoHyphens/>
        <w:jc w:val="both"/>
        <w:rPr>
          <w:rFonts w:ascii="Times New Roman" w:hAnsi="Times New Roman"/>
          <w:bCs/>
        </w:rPr>
      </w:pPr>
    </w:p>
    <w:p w14:paraId="6BFD3825"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.03.7 - Backfilling Trenches.</w:t>
      </w:r>
      <w:r w:rsidR="0068135E">
        <w:rPr>
          <w:rFonts w:ascii="Times New Roman" w:hAnsi="Times New Roman"/>
          <w:bCs/>
        </w:rPr>
        <w:t xml:space="preserve">  Backfilling shall be made with the material removed from the trench or excavation</w:t>
      </w:r>
      <w:r w:rsidR="00CD4B3D">
        <w:rPr>
          <w:rFonts w:ascii="Times New Roman" w:hAnsi="Times New Roman"/>
          <w:bCs/>
        </w:rPr>
        <w:t>,</w:t>
      </w:r>
      <w:r w:rsidR="0068135E">
        <w:rPr>
          <w:rFonts w:ascii="Times New Roman" w:hAnsi="Times New Roman"/>
          <w:bCs/>
        </w:rPr>
        <w:t xml:space="preserve"> provided that the excavated material is suitable for backfilling.  Suitable material shall be construed as material that will compact readily when the usual methods of mechanical tamping are used.  All backfill material shall be free from cinders, ashes, roots, refuse, vegetable matter, excess organic material, rocks, stones, or other unsuitable materials.</w:t>
      </w:r>
    </w:p>
    <w:p w14:paraId="6C5FE66A" w14:textId="77777777" w:rsidR="0068135E" w:rsidRDefault="0068135E">
      <w:pPr>
        <w:tabs>
          <w:tab w:val="left" w:pos="-720"/>
        </w:tabs>
        <w:suppressAutoHyphens/>
        <w:jc w:val="both"/>
        <w:rPr>
          <w:rFonts w:ascii="Times New Roman" w:hAnsi="Times New Roman"/>
          <w:bCs/>
        </w:rPr>
      </w:pPr>
    </w:p>
    <w:p w14:paraId="36175DD4" w14:textId="77777777" w:rsidR="00D707AF" w:rsidRPr="00D27E05" w:rsidRDefault="00CC5715" w:rsidP="00D707AF">
      <w:pPr>
        <w:tabs>
          <w:tab w:val="left" w:pos="-720"/>
          <w:tab w:val="left" w:pos="0"/>
          <w:tab w:val="left" w:pos="720"/>
        </w:tabs>
        <w:suppressAutoHyphens/>
        <w:jc w:val="both"/>
        <w:rPr>
          <w:rFonts w:ascii="Times New Roman" w:hAnsi="Times New Roman"/>
          <w:bCs/>
        </w:rPr>
      </w:pPr>
      <w:r w:rsidRPr="002A2725">
        <w:rPr>
          <w:rFonts w:ascii="Times New Roman" w:hAnsi="Times New Roman"/>
        </w:rPr>
        <w:t xml:space="preserve">Existing/native material shall be utilized as backfill wherever possible. In the event that existing material is unsuitable for backfill, borrow material may be used. This borrow material must be from a pre-approved source.  The placement of borrow material must be approved by the City Engineer or his authorized representative.  </w:t>
      </w:r>
      <w:r w:rsidR="00D707AF" w:rsidRPr="002A2725">
        <w:rPr>
          <w:rFonts w:ascii="Times New Roman" w:hAnsi="Times New Roman"/>
        </w:rPr>
        <w:t>The excavation and disposal of unsuitable material shall be measured and paid for as Excess Excavation.</w:t>
      </w:r>
    </w:p>
    <w:p w14:paraId="39776874" w14:textId="77777777" w:rsidR="000A78F3" w:rsidRDefault="000A78F3" w:rsidP="00D707AF">
      <w:pPr>
        <w:tabs>
          <w:tab w:val="left" w:pos="-720"/>
          <w:tab w:val="left" w:pos="0"/>
          <w:tab w:val="left" w:pos="720"/>
        </w:tabs>
        <w:suppressAutoHyphens/>
        <w:jc w:val="both"/>
        <w:rPr>
          <w:rFonts w:ascii="Times New Roman" w:hAnsi="Times New Roman"/>
          <w:bCs/>
        </w:rPr>
      </w:pPr>
    </w:p>
    <w:p w14:paraId="34EF0D32" w14:textId="77777777" w:rsidR="0068135E" w:rsidRDefault="0068135E">
      <w:pPr>
        <w:tabs>
          <w:tab w:val="left" w:pos="-720"/>
        </w:tabs>
        <w:suppressAutoHyphens/>
        <w:jc w:val="both"/>
        <w:rPr>
          <w:rFonts w:ascii="Times New Roman" w:hAnsi="Times New Roman"/>
          <w:bCs/>
        </w:rPr>
      </w:pPr>
      <w:r>
        <w:rPr>
          <w:rFonts w:ascii="Times New Roman" w:hAnsi="Times New Roman"/>
          <w:bCs/>
        </w:rPr>
        <w:t xml:space="preserve">All trenches shall be backfilled by hand or by approved mechanical methods from the bottom of the trench to a depth of </w:t>
      </w:r>
      <w:proofErr w:type="gramStart"/>
      <w:r>
        <w:rPr>
          <w:rFonts w:ascii="Times New Roman" w:hAnsi="Times New Roman"/>
          <w:bCs/>
        </w:rPr>
        <w:t>one foot</w:t>
      </w:r>
      <w:proofErr w:type="gramEnd"/>
      <w:r>
        <w:rPr>
          <w:rFonts w:ascii="Times New Roman" w:hAnsi="Times New Roman"/>
          <w:bCs/>
        </w:rPr>
        <w:t xml:space="preserve"> (1'</w:t>
      </w:r>
      <w:r w:rsidR="00FE3F80">
        <w:rPr>
          <w:rFonts w:ascii="Times New Roman" w:hAnsi="Times New Roman"/>
          <w:bCs/>
        </w:rPr>
        <w:t>-0”</w:t>
      </w:r>
      <w:r>
        <w:rPr>
          <w:rFonts w:ascii="Times New Roman" w:hAnsi="Times New Roman"/>
          <w:bCs/>
        </w:rPr>
        <w:t>) above the top of the pipe with fill placed in layers of six (6") inches and compacted by tamping to 95% density in accordance with ASTM D 1557, so as to insure that the backfill is well placed and compacted beneath the haunches of the pipe.  Backfill material shall be deposited in the trench for its full width of each side of the pipe, fittings and appurtenances simultaneously.  Care shall be exercised to prevent distortion or damage to the pipe.  The Contractor shall use special care in placing this portion of the backfill so as to avoid injuring or moving pipe.</w:t>
      </w:r>
    </w:p>
    <w:p w14:paraId="51DA15F3" w14:textId="77777777" w:rsidR="0068135E" w:rsidRDefault="0068135E">
      <w:pPr>
        <w:tabs>
          <w:tab w:val="left" w:pos="-720"/>
        </w:tabs>
        <w:suppressAutoHyphens/>
        <w:jc w:val="both"/>
        <w:rPr>
          <w:rFonts w:ascii="Times New Roman" w:hAnsi="Times New Roman"/>
          <w:bCs/>
        </w:rPr>
      </w:pPr>
    </w:p>
    <w:p w14:paraId="3688DC80" w14:textId="77777777" w:rsidR="0068135E" w:rsidRDefault="0068135E">
      <w:pPr>
        <w:tabs>
          <w:tab w:val="left" w:pos="-720"/>
        </w:tabs>
        <w:suppressAutoHyphens/>
        <w:jc w:val="both"/>
        <w:rPr>
          <w:rFonts w:ascii="Times New Roman" w:hAnsi="Times New Roman"/>
          <w:bCs/>
        </w:rPr>
      </w:pPr>
      <w:r>
        <w:rPr>
          <w:rFonts w:ascii="Times New Roman" w:hAnsi="Times New Roman"/>
          <w:bCs/>
        </w:rPr>
        <w:t>From one foot (1'</w:t>
      </w:r>
      <w:r w:rsidR="00FE3F80">
        <w:rPr>
          <w:rFonts w:ascii="Times New Roman" w:hAnsi="Times New Roman"/>
          <w:bCs/>
        </w:rPr>
        <w:t>-0”</w:t>
      </w:r>
      <w:r>
        <w:rPr>
          <w:rFonts w:ascii="Times New Roman" w:hAnsi="Times New Roman"/>
          <w:bCs/>
        </w:rPr>
        <w:t>) above the pipe to the grade shown on the drawings or specified herein, the trench shall be backfilled by hand or by approved mechanical methods and compacted in layers which do not exceed eight inches (8") to 95% density in accordance with ASTM D 1557, unless approved otherwise by the City Engineer or his authorized representative in non-paved areas.</w:t>
      </w:r>
    </w:p>
    <w:p w14:paraId="3B7FF071" w14:textId="77777777" w:rsidR="0068135E" w:rsidRDefault="0068135E">
      <w:pPr>
        <w:tabs>
          <w:tab w:val="left" w:pos="-720"/>
        </w:tabs>
        <w:suppressAutoHyphens/>
        <w:jc w:val="both"/>
        <w:rPr>
          <w:rFonts w:ascii="Times New Roman" w:hAnsi="Times New Roman"/>
          <w:bCs/>
        </w:rPr>
      </w:pPr>
    </w:p>
    <w:p w14:paraId="36380601" w14:textId="77777777" w:rsidR="0068135E" w:rsidRDefault="0068135E">
      <w:pPr>
        <w:tabs>
          <w:tab w:val="left" w:pos="-720"/>
        </w:tabs>
        <w:suppressAutoHyphens/>
        <w:jc w:val="both"/>
        <w:rPr>
          <w:rFonts w:ascii="Times New Roman" w:hAnsi="Times New Roman"/>
          <w:bCs/>
        </w:rPr>
      </w:pPr>
      <w:r>
        <w:rPr>
          <w:rFonts w:ascii="Times New Roman" w:hAnsi="Times New Roman"/>
          <w:bCs/>
        </w:rPr>
        <w:t>The City engineer or his authorized representative shall have the right to forbid the use of any compacting tools or machines that he considers dangerous to the pipe or incapable of compacting the backfill properly.</w:t>
      </w:r>
    </w:p>
    <w:p w14:paraId="1E4B1DDF" w14:textId="77777777" w:rsidR="0068135E" w:rsidRDefault="0068135E">
      <w:pPr>
        <w:tabs>
          <w:tab w:val="left" w:pos="-720"/>
        </w:tabs>
        <w:suppressAutoHyphens/>
        <w:jc w:val="both"/>
        <w:rPr>
          <w:rFonts w:ascii="Times New Roman" w:hAnsi="Times New Roman"/>
          <w:bCs/>
        </w:rPr>
      </w:pPr>
    </w:p>
    <w:p w14:paraId="42C5AEC1" w14:textId="77777777" w:rsidR="0068135E" w:rsidRDefault="0068135E">
      <w:pPr>
        <w:tabs>
          <w:tab w:val="left" w:pos="-720"/>
        </w:tabs>
        <w:suppressAutoHyphens/>
        <w:jc w:val="both"/>
        <w:rPr>
          <w:rFonts w:ascii="Times New Roman" w:hAnsi="Times New Roman"/>
          <w:bCs/>
        </w:rPr>
      </w:pPr>
      <w:r>
        <w:rPr>
          <w:rFonts w:ascii="Times New Roman" w:hAnsi="Times New Roman"/>
          <w:bCs/>
        </w:rPr>
        <w:lastRenderedPageBreak/>
        <w:t>The Contractor shall take random density tests in the trench lines to assure that proper compaction has been achieved.</w:t>
      </w:r>
    </w:p>
    <w:p w14:paraId="34CE0B8A" w14:textId="77777777" w:rsidR="0068135E" w:rsidRDefault="0068135E">
      <w:pPr>
        <w:tabs>
          <w:tab w:val="left" w:pos="-720"/>
        </w:tabs>
        <w:suppressAutoHyphens/>
        <w:jc w:val="both"/>
        <w:rPr>
          <w:rFonts w:ascii="Times New Roman" w:hAnsi="Times New Roman"/>
          <w:bCs/>
        </w:rPr>
      </w:pPr>
    </w:p>
    <w:p w14:paraId="5F9D7669" w14:textId="77777777" w:rsidR="0068135E" w:rsidRDefault="0068135E">
      <w:pPr>
        <w:tabs>
          <w:tab w:val="left" w:pos="-720"/>
        </w:tabs>
        <w:suppressAutoHyphens/>
        <w:jc w:val="both"/>
        <w:rPr>
          <w:rFonts w:ascii="Times New Roman" w:hAnsi="Times New Roman"/>
          <w:bCs/>
        </w:rPr>
      </w:pPr>
      <w:r>
        <w:rPr>
          <w:rFonts w:ascii="Times New Roman" w:hAnsi="Times New Roman"/>
          <w:bCs/>
        </w:rPr>
        <w:t>Where any sheathing or bracing is withdrawn as the backfilling progresses, all voids or spaces left thereby shall be carefully and thoroughly filled and compacted with properly shaped tools.</w:t>
      </w:r>
    </w:p>
    <w:p w14:paraId="36D48CB6" w14:textId="77777777" w:rsidR="0068135E" w:rsidRDefault="0068135E">
      <w:pPr>
        <w:tabs>
          <w:tab w:val="left" w:pos="-720"/>
        </w:tabs>
        <w:suppressAutoHyphens/>
        <w:jc w:val="both"/>
        <w:rPr>
          <w:rFonts w:ascii="Times New Roman" w:hAnsi="Times New Roman"/>
          <w:bCs/>
        </w:rPr>
      </w:pPr>
    </w:p>
    <w:p w14:paraId="1326F18B" w14:textId="77777777" w:rsidR="0068135E" w:rsidRDefault="0068135E">
      <w:pPr>
        <w:tabs>
          <w:tab w:val="left" w:pos="-720"/>
        </w:tabs>
        <w:suppressAutoHyphens/>
        <w:jc w:val="both"/>
        <w:rPr>
          <w:rFonts w:ascii="Times New Roman" w:hAnsi="Times New Roman"/>
          <w:bCs/>
        </w:rPr>
      </w:pPr>
      <w:r>
        <w:rPr>
          <w:rFonts w:ascii="Times New Roman" w:hAnsi="Times New Roman"/>
          <w:bCs/>
        </w:rPr>
        <w:t>After completion of backfilling, all materials not used therein, including such earth that cannot be properly rounded up over the refilled excavation, shall be removed and disposed of and all roads, shoulders, and other places in the line of the work shall be left free, clean and in good order.</w:t>
      </w:r>
    </w:p>
    <w:p w14:paraId="580D29A7" w14:textId="77777777" w:rsidR="0068135E" w:rsidRDefault="0068135E">
      <w:pPr>
        <w:tabs>
          <w:tab w:val="left" w:pos="-720"/>
        </w:tabs>
        <w:suppressAutoHyphens/>
        <w:jc w:val="both"/>
        <w:rPr>
          <w:rFonts w:ascii="Times New Roman" w:hAnsi="Times New Roman"/>
          <w:bCs/>
        </w:rPr>
      </w:pPr>
    </w:p>
    <w:p w14:paraId="0C03C270"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.03.8 - Thrust Blocks.</w:t>
      </w:r>
      <w:r w:rsidR="0068135E">
        <w:rPr>
          <w:rFonts w:ascii="Times New Roman" w:hAnsi="Times New Roman"/>
          <w:bCs/>
        </w:rPr>
        <w:t xml:space="preserve">  Thrust blocks shall be installed at each change of direction of </w:t>
      </w:r>
      <w:proofErr w:type="gramStart"/>
      <w:r w:rsidR="0068135E">
        <w:rPr>
          <w:rFonts w:ascii="Times New Roman" w:hAnsi="Times New Roman"/>
          <w:bCs/>
        </w:rPr>
        <w:t>twenty two</w:t>
      </w:r>
      <w:proofErr w:type="gramEnd"/>
      <w:r w:rsidR="0068135E">
        <w:rPr>
          <w:rFonts w:ascii="Times New Roman" w:hAnsi="Times New Roman"/>
          <w:bCs/>
        </w:rPr>
        <w:t xml:space="preserve"> and one-half (22 1/2) degrees or more, at tees and at dead ends.  Thrust blocks shall be made with non-reinforced concrete and shall have dimensions not less than those shown on the drawings.  The thrust blocks shall be of sufficient size to resist the force resulting from the flow of water through the type of fitting to be blocked.</w:t>
      </w:r>
    </w:p>
    <w:p w14:paraId="07470334" w14:textId="77777777" w:rsidR="0068135E" w:rsidRDefault="0068135E">
      <w:pPr>
        <w:tabs>
          <w:tab w:val="left" w:pos="-720"/>
        </w:tabs>
        <w:suppressAutoHyphens/>
        <w:jc w:val="both"/>
        <w:rPr>
          <w:rFonts w:ascii="Times New Roman" w:hAnsi="Times New Roman"/>
          <w:bCs/>
        </w:rPr>
      </w:pPr>
    </w:p>
    <w:p w14:paraId="4A52A46D"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.03.9 - Restraints.</w:t>
      </w:r>
      <w:r w:rsidR="0068135E">
        <w:rPr>
          <w:rFonts w:ascii="Times New Roman" w:hAnsi="Times New Roman"/>
          <w:bCs/>
        </w:rPr>
        <w:t xml:space="preserve">  Each fitting, valve, hydrant, etc. shall be restrained with the appropriate size "</w:t>
      </w:r>
      <w:proofErr w:type="spellStart"/>
      <w:r w:rsidR="0068135E">
        <w:rPr>
          <w:rFonts w:ascii="Times New Roman" w:hAnsi="Times New Roman"/>
          <w:bCs/>
        </w:rPr>
        <w:t>Megalug</w:t>
      </w:r>
      <w:proofErr w:type="spellEnd"/>
      <w:r w:rsidR="0068135E">
        <w:rPr>
          <w:rFonts w:ascii="Times New Roman" w:hAnsi="Times New Roman"/>
          <w:bCs/>
        </w:rPr>
        <w:t>" retainer gland.</w:t>
      </w:r>
    </w:p>
    <w:p w14:paraId="5F7ACED3" w14:textId="77777777" w:rsidR="0068135E" w:rsidRDefault="0068135E">
      <w:pPr>
        <w:tabs>
          <w:tab w:val="left" w:pos="-720"/>
        </w:tabs>
        <w:suppressAutoHyphens/>
        <w:jc w:val="both"/>
        <w:rPr>
          <w:rFonts w:ascii="Times New Roman" w:hAnsi="Times New Roman"/>
          <w:bCs/>
        </w:rPr>
      </w:pPr>
    </w:p>
    <w:p w14:paraId="055D5DB5" w14:textId="77777777" w:rsidR="0068135E" w:rsidRDefault="0068135E">
      <w:pPr>
        <w:tabs>
          <w:tab w:val="left" w:pos="-720"/>
        </w:tabs>
        <w:suppressAutoHyphens/>
        <w:jc w:val="both"/>
        <w:rPr>
          <w:rFonts w:ascii="Times New Roman" w:hAnsi="Times New Roman"/>
          <w:bCs/>
        </w:rPr>
      </w:pPr>
      <w:r>
        <w:rPr>
          <w:rFonts w:ascii="Times New Roman" w:hAnsi="Times New Roman"/>
          <w:bCs/>
        </w:rPr>
        <w:t>Where indicated of the drawings, metal harnesses or metal tie rods shall be used in addition to retainer glands and thrust blocks.  The harness assembly shall be of adequate strength to prevent movement of the fittings being restrained.</w:t>
      </w:r>
    </w:p>
    <w:p w14:paraId="69E08F31" w14:textId="77777777" w:rsidR="0068135E" w:rsidRDefault="0068135E">
      <w:pPr>
        <w:tabs>
          <w:tab w:val="left" w:pos="-720"/>
        </w:tabs>
        <w:suppressAutoHyphens/>
        <w:jc w:val="both"/>
        <w:rPr>
          <w:rFonts w:ascii="Times New Roman" w:hAnsi="Times New Roman"/>
          <w:bCs/>
        </w:rPr>
      </w:pPr>
    </w:p>
    <w:p w14:paraId="66E22B9B" w14:textId="77777777" w:rsidR="0068135E" w:rsidRDefault="0068135E">
      <w:pPr>
        <w:tabs>
          <w:tab w:val="left" w:pos="-720"/>
        </w:tabs>
        <w:suppressAutoHyphens/>
        <w:jc w:val="both"/>
        <w:rPr>
          <w:rFonts w:ascii="Times New Roman" w:hAnsi="Times New Roman"/>
          <w:bCs/>
        </w:rPr>
      </w:pPr>
      <w:r>
        <w:rPr>
          <w:rFonts w:ascii="Times New Roman" w:hAnsi="Times New Roman"/>
          <w:bCs/>
        </w:rPr>
        <w:t>All harness assemblies and the tie rods installed shall be hot dip galvanized in accordance with ASTM A123.</w:t>
      </w:r>
    </w:p>
    <w:p w14:paraId="0DAFCD3A" w14:textId="77777777" w:rsidR="0068135E" w:rsidRDefault="0068135E">
      <w:pPr>
        <w:tabs>
          <w:tab w:val="left" w:pos="-720"/>
        </w:tabs>
        <w:suppressAutoHyphens/>
        <w:jc w:val="both"/>
        <w:rPr>
          <w:rFonts w:ascii="Times New Roman" w:hAnsi="Times New Roman"/>
          <w:bCs/>
        </w:rPr>
      </w:pPr>
    </w:p>
    <w:p w14:paraId="2C60DD79"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.03.10 - Connections to Existing Mains.</w:t>
      </w:r>
      <w:r w:rsidR="0068135E">
        <w:rPr>
          <w:rFonts w:ascii="Times New Roman" w:hAnsi="Times New Roman"/>
          <w:bCs/>
        </w:rPr>
        <w:t xml:space="preserve">  Connections to existing mains shall be made at the locations shown on the plans.  These connections shall be made without interrupting service in the existing lines unless circumstances make this type of connection impractical.  Where it is necessary to interrupt the water service, these connections shall be made under the direct supervision of a representative of the City.  The City shall determine the time at which these connections shall be made, and shall approve the operation of all valves on the existing system, and any operations, which might affect the potability of the water.</w:t>
      </w:r>
    </w:p>
    <w:p w14:paraId="1B1D35AA" w14:textId="77777777" w:rsidR="0068135E" w:rsidRDefault="0068135E">
      <w:pPr>
        <w:tabs>
          <w:tab w:val="left" w:pos="-720"/>
        </w:tabs>
        <w:suppressAutoHyphens/>
        <w:jc w:val="both"/>
        <w:rPr>
          <w:rFonts w:ascii="Times New Roman" w:hAnsi="Times New Roman"/>
          <w:bCs/>
        </w:rPr>
      </w:pPr>
    </w:p>
    <w:p w14:paraId="4AA071E8" w14:textId="77777777" w:rsidR="0068135E" w:rsidRDefault="0068135E">
      <w:pPr>
        <w:tabs>
          <w:tab w:val="left" w:pos="-720"/>
        </w:tabs>
        <w:suppressAutoHyphens/>
        <w:jc w:val="both"/>
        <w:rPr>
          <w:rFonts w:ascii="Times New Roman" w:hAnsi="Times New Roman"/>
          <w:bCs/>
        </w:rPr>
      </w:pPr>
      <w:r>
        <w:rPr>
          <w:rFonts w:ascii="Times New Roman" w:hAnsi="Times New Roman"/>
          <w:bCs/>
        </w:rPr>
        <w:t>The Contractor shall at no time operate any valve on the existing system except with the direct authorization of the City.</w:t>
      </w:r>
    </w:p>
    <w:p w14:paraId="083E9F23" w14:textId="77777777" w:rsidR="0068135E" w:rsidRDefault="0068135E">
      <w:pPr>
        <w:tabs>
          <w:tab w:val="left" w:pos="-720"/>
        </w:tabs>
        <w:suppressAutoHyphens/>
        <w:jc w:val="both"/>
        <w:rPr>
          <w:rFonts w:ascii="Times New Roman" w:hAnsi="Times New Roman"/>
          <w:bCs/>
        </w:rPr>
      </w:pPr>
    </w:p>
    <w:p w14:paraId="656BAAA0" w14:textId="77777777" w:rsidR="0068135E" w:rsidRDefault="0068135E">
      <w:pPr>
        <w:tabs>
          <w:tab w:val="left" w:pos="-720"/>
        </w:tabs>
        <w:suppressAutoHyphens/>
        <w:jc w:val="both"/>
        <w:rPr>
          <w:rFonts w:ascii="Times New Roman" w:hAnsi="Times New Roman"/>
          <w:bCs/>
        </w:rPr>
      </w:pPr>
      <w:r>
        <w:rPr>
          <w:rFonts w:ascii="Times New Roman" w:hAnsi="Times New Roman"/>
          <w:bCs/>
        </w:rPr>
        <w:t>Where a tie-in is to be made to an existing pipe or fitting, the Contractor shall excavate and expose the existing fitting or main, in order to ascertain its correct location and elevation.  This excavation can then be backfilled until the tie-in is made.  No additional compensation will be allowed for this operation.</w:t>
      </w:r>
    </w:p>
    <w:p w14:paraId="6E7D9CB4" w14:textId="77777777" w:rsidR="0068135E" w:rsidRDefault="0068135E">
      <w:pPr>
        <w:tabs>
          <w:tab w:val="left" w:pos="-720"/>
        </w:tabs>
        <w:suppressAutoHyphens/>
        <w:jc w:val="both"/>
        <w:rPr>
          <w:rFonts w:ascii="Times New Roman" w:hAnsi="Times New Roman"/>
          <w:bCs/>
        </w:rPr>
      </w:pPr>
    </w:p>
    <w:p w14:paraId="63F1AAC3"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.03.11 - Setting Hydrants.</w:t>
      </w:r>
      <w:r w:rsidR="0068135E">
        <w:rPr>
          <w:rFonts w:ascii="Times New Roman" w:hAnsi="Times New Roman"/>
          <w:bCs/>
        </w:rPr>
        <w:t xml:space="preserve">  Hydrants shall be located as shown on the plans or as directed by the City engineer or his authorized representative in a manner that will provide complete accessibility and prevent the possibility of damage from vehicles or injury to pedestrians.  All </w:t>
      </w:r>
      <w:r w:rsidR="0068135E">
        <w:rPr>
          <w:rFonts w:ascii="Times New Roman" w:hAnsi="Times New Roman"/>
          <w:bCs/>
        </w:rPr>
        <w:lastRenderedPageBreak/>
        <w:t xml:space="preserve">hydrants shall be set plumb.  Each hydrant shall be connected to the main with a six-inch (6") branch line.  All hydrant caps shall be removed and greased with AWWA approved grease.  After installation, all hydrants shall be tested for satisfactory operation.  </w:t>
      </w:r>
    </w:p>
    <w:p w14:paraId="4930E0F8" w14:textId="77777777" w:rsidR="0068135E" w:rsidRDefault="0068135E">
      <w:pPr>
        <w:tabs>
          <w:tab w:val="left" w:pos="-720"/>
        </w:tabs>
        <w:suppressAutoHyphens/>
        <w:jc w:val="both"/>
        <w:rPr>
          <w:rFonts w:ascii="Times New Roman" w:hAnsi="Times New Roman"/>
          <w:bCs/>
        </w:rPr>
      </w:pPr>
    </w:p>
    <w:p w14:paraId="733353AC" w14:textId="752436C2" w:rsidR="0068135E" w:rsidRDefault="0068135E">
      <w:pPr>
        <w:tabs>
          <w:tab w:val="left" w:pos="-720"/>
        </w:tabs>
        <w:suppressAutoHyphens/>
        <w:jc w:val="both"/>
        <w:rPr>
          <w:rFonts w:ascii="Times New Roman" w:hAnsi="Times New Roman"/>
          <w:bCs/>
        </w:rPr>
      </w:pPr>
      <w:r>
        <w:rPr>
          <w:rFonts w:ascii="Times New Roman" w:hAnsi="Times New Roman"/>
          <w:bCs/>
        </w:rPr>
        <w:t>Minimum height of hose nozzles shall be eighteen inches (18”) above ground surface (or anticipated future ground surface) as shown on the plans.</w:t>
      </w:r>
      <w:r w:rsidR="004F20DA">
        <w:rPr>
          <w:rFonts w:ascii="Times New Roman" w:hAnsi="Times New Roman"/>
          <w:bCs/>
        </w:rPr>
        <w:t xml:space="preserve"> Hydrant shall be installed with the pumper nozzle facing the street.</w:t>
      </w:r>
    </w:p>
    <w:p w14:paraId="131DD590" w14:textId="77777777" w:rsidR="0068135E" w:rsidRDefault="0068135E">
      <w:pPr>
        <w:tabs>
          <w:tab w:val="left" w:pos="-720"/>
        </w:tabs>
        <w:suppressAutoHyphens/>
        <w:jc w:val="both"/>
        <w:rPr>
          <w:rFonts w:ascii="Times New Roman" w:hAnsi="Times New Roman"/>
          <w:bCs/>
        </w:rPr>
      </w:pPr>
    </w:p>
    <w:p w14:paraId="7A96B453" w14:textId="77777777" w:rsidR="0068135E" w:rsidRDefault="0068135E">
      <w:pPr>
        <w:tabs>
          <w:tab w:val="left" w:pos="-720"/>
        </w:tabs>
        <w:suppressAutoHyphens/>
        <w:jc w:val="both"/>
        <w:rPr>
          <w:rFonts w:ascii="Times New Roman" w:hAnsi="Times New Roman"/>
          <w:bCs/>
        </w:rPr>
      </w:pPr>
      <w:r>
        <w:rPr>
          <w:rFonts w:ascii="Times New Roman" w:hAnsi="Times New Roman"/>
          <w:bCs/>
        </w:rPr>
        <w:t>Before ordering new hydrants, the Contractor shall determine the barrel length required for all hydrants on the project, both new and relocated.  New hydrants shall be ordered in barrel lengths as needed to place a hydrant at each designated location on the project.</w:t>
      </w:r>
    </w:p>
    <w:p w14:paraId="0290CB24" w14:textId="77777777" w:rsidR="0068135E" w:rsidRDefault="0068135E">
      <w:pPr>
        <w:tabs>
          <w:tab w:val="left" w:pos="-720"/>
        </w:tabs>
        <w:suppressAutoHyphens/>
        <w:jc w:val="both"/>
        <w:rPr>
          <w:rFonts w:ascii="Times New Roman" w:hAnsi="Times New Roman"/>
          <w:bCs/>
        </w:rPr>
      </w:pPr>
    </w:p>
    <w:p w14:paraId="07CDE8A4" w14:textId="77777777" w:rsidR="0068135E" w:rsidRDefault="0068135E">
      <w:pPr>
        <w:pStyle w:val="BodyText"/>
        <w:rPr>
          <w:bCs w:val="0"/>
        </w:rPr>
      </w:pPr>
      <w:r>
        <w:rPr>
          <w:bCs w:val="0"/>
        </w:rPr>
        <w:t>Hydrants that are installed or have been taken out of service, shall be completely covered and identified as being “NOT IN SERVICE” until approved for use or removed from the site.</w:t>
      </w:r>
    </w:p>
    <w:p w14:paraId="016296C7" w14:textId="77777777" w:rsidR="0068135E" w:rsidRDefault="0068135E">
      <w:pPr>
        <w:tabs>
          <w:tab w:val="left" w:pos="-720"/>
        </w:tabs>
        <w:suppressAutoHyphens/>
        <w:jc w:val="both"/>
        <w:rPr>
          <w:rFonts w:ascii="Times New Roman" w:hAnsi="Times New Roman"/>
          <w:bCs/>
        </w:rPr>
      </w:pPr>
    </w:p>
    <w:p w14:paraId="3E3F076E"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.03.12 - Relocating Hydrants.</w:t>
      </w:r>
      <w:r w:rsidR="0068135E">
        <w:rPr>
          <w:rFonts w:ascii="Times New Roman" w:hAnsi="Times New Roman"/>
          <w:bCs/>
        </w:rPr>
        <w:t xml:space="preserve">  Existing fire hydrants designated for relocation shall be carefully disconnected from the existing water main and shall be installed at the locations and in conformance with the details for new hydrants that are shown on the plans.</w:t>
      </w:r>
    </w:p>
    <w:p w14:paraId="130CEBEC" w14:textId="77777777" w:rsidR="0068135E" w:rsidRDefault="0068135E">
      <w:pPr>
        <w:tabs>
          <w:tab w:val="left" w:pos="-720"/>
        </w:tabs>
        <w:suppressAutoHyphens/>
        <w:jc w:val="both"/>
        <w:rPr>
          <w:rFonts w:ascii="Times New Roman" w:hAnsi="Times New Roman"/>
          <w:bCs/>
        </w:rPr>
      </w:pPr>
    </w:p>
    <w:p w14:paraId="71C3766D" w14:textId="77777777" w:rsidR="0068135E" w:rsidRDefault="0068135E">
      <w:pPr>
        <w:tabs>
          <w:tab w:val="left" w:pos="-720"/>
        </w:tabs>
        <w:suppressAutoHyphens/>
        <w:jc w:val="both"/>
        <w:rPr>
          <w:rFonts w:ascii="Times New Roman" w:hAnsi="Times New Roman"/>
          <w:bCs/>
        </w:rPr>
      </w:pPr>
      <w:r>
        <w:rPr>
          <w:rFonts w:ascii="Times New Roman" w:hAnsi="Times New Roman"/>
          <w:bCs/>
        </w:rPr>
        <w:t>A new gasket and restraint clamp shall be provided for connection of the hydrant to the main.  Existing mechanical joint or flange bolts may be reused if they are in satisfactory condition.</w:t>
      </w:r>
    </w:p>
    <w:p w14:paraId="72A32E8D" w14:textId="77777777" w:rsidR="0068135E" w:rsidRDefault="0068135E">
      <w:pPr>
        <w:tabs>
          <w:tab w:val="left" w:pos="-720"/>
        </w:tabs>
        <w:suppressAutoHyphens/>
        <w:jc w:val="both"/>
        <w:rPr>
          <w:rFonts w:ascii="Times New Roman" w:hAnsi="Times New Roman"/>
          <w:bCs/>
        </w:rPr>
      </w:pPr>
    </w:p>
    <w:p w14:paraId="793DDA45" w14:textId="77777777" w:rsidR="0068135E" w:rsidRDefault="0068135E">
      <w:pPr>
        <w:tabs>
          <w:tab w:val="left" w:pos="-720"/>
        </w:tabs>
        <w:suppressAutoHyphens/>
        <w:jc w:val="both"/>
        <w:rPr>
          <w:rFonts w:ascii="Times New Roman" w:hAnsi="Times New Roman"/>
          <w:bCs/>
        </w:rPr>
      </w:pPr>
      <w:r>
        <w:rPr>
          <w:rFonts w:ascii="Times New Roman" w:hAnsi="Times New Roman"/>
          <w:bCs/>
        </w:rPr>
        <w:t>After installation is complete and before acceptance of the project, all relocated fire hydrants shall be cleaned and given one coat of suitable paint, safety yellow 10-56 Rus-</w:t>
      </w:r>
      <w:proofErr w:type="spellStart"/>
      <w:r>
        <w:rPr>
          <w:rFonts w:ascii="Times New Roman" w:hAnsi="Times New Roman"/>
          <w:bCs/>
        </w:rPr>
        <w:t>Kil</w:t>
      </w:r>
      <w:proofErr w:type="spellEnd"/>
      <w:r>
        <w:rPr>
          <w:rFonts w:ascii="Times New Roman" w:hAnsi="Times New Roman"/>
          <w:bCs/>
        </w:rPr>
        <w:t xml:space="preserve"> or approved equal, as directed by the City engineer or his authorized representative.</w:t>
      </w:r>
    </w:p>
    <w:p w14:paraId="54EB7D6E" w14:textId="77777777" w:rsidR="0068135E" w:rsidRDefault="0068135E">
      <w:pPr>
        <w:tabs>
          <w:tab w:val="left" w:pos="-720"/>
        </w:tabs>
        <w:suppressAutoHyphens/>
        <w:jc w:val="both"/>
        <w:rPr>
          <w:rFonts w:ascii="Times New Roman" w:hAnsi="Times New Roman"/>
          <w:bCs/>
        </w:rPr>
      </w:pPr>
    </w:p>
    <w:p w14:paraId="6937C23F" w14:textId="77777777" w:rsidR="0068135E" w:rsidRDefault="0068135E">
      <w:pPr>
        <w:tabs>
          <w:tab w:val="left" w:pos="-720"/>
        </w:tabs>
        <w:suppressAutoHyphens/>
        <w:jc w:val="both"/>
        <w:rPr>
          <w:rFonts w:ascii="Times New Roman" w:hAnsi="Times New Roman"/>
          <w:bCs/>
        </w:rPr>
      </w:pPr>
      <w:r>
        <w:rPr>
          <w:rFonts w:ascii="Times New Roman" w:hAnsi="Times New Roman"/>
          <w:bCs/>
        </w:rPr>
        <w:t>Prior to disconnection of existing hydrants, the Contractor shall notify the City Fire Chief's office and give pertinent information as to when and where the hydrant will be relocated.</w:t>
      </w:r>
    </w:p>
    <w:p w14:paraId="1B23CA33" w14:textId="77777777" w:rsidR="0068135E" w:rsidRDefault="0068135E">
      <w:pPr>
        <w:tabs>
          <w:tab w:val="left" w:pos="-720"/>
        </w:tabs>
        <w:suppressAutoHyphens/>
        <w:jc w:val="both"/>
        <w:rPr>
          <w:rFonts w:ascii="Times New Roman" w:hAnsi="Times New Roman"/>
          <w:bCs/>
        </w:rPr>
      </w:pPr>
    </w:p>
    <w:p w14:paraId="4710BBCD"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.03.13 - Setting Valves and Valve Boxes.</w:t>
      </w:r>
      <w:r w:rsidR="0068135E">
        <w:rPr>
          <w:rFonts w:ascii="Times New Roman" w:hAnsi="Times New Roman"/>
          <w:bCs/>
        </w:rPr>
        <w:t xml:space="preserve">   Valves shall be installed with stems vertical.  All valves not shown on the plans to be located in a concrete vault shall be provided with cast iron valve boxes as a means of protecting and permanently locating the operating nut on the valve.  The top of the valve box shall be installed flush with the ground or roadway surface and shall be supported by a suitable foundation.  Valve boxes shall be installed where a valve wrench can fit straight over the operating nut.  If stack pipe is used, joints formed between the stack pipe and the valve and the stack pipe and the bottom of the valve box, shall be rapped with geotextile fabric in accordance with the details.  Geotextile fabric shall be held in place by a suitable means as approved by the City Engineer or his authorized representative until backfill is complete.  Width of the fabric shall be a minimum of two feet (2’) centered over the joint, unless directed otherwise by the City Engineer or his authorized representative and length shall be suitable to wrap around the joint and overlap one-third the circumference of the joint. </w:t>
      </w:r>
    </w:p>
    <w:p w14:paraId="680186EE" w14:textId="77777777" w:rsidR="0068135E" w:rsidRDefault="0068135E">
      <w:pPr>
        <w:tabs>
          <w:tab w:val="left" w:pos="-720"/>
        </w:tabs>
        <w:suppressAutoHyphens/>
        <w:jc w:val="both"/>
        <w:rPr>
          <w:rFonts w:ascii="Times New Roman" w:hAnsi="Times New Roman"/>
          <w:bCs/>
        </w:rPr>
      </w:pPr>
    </w:p>
    <w:p w14:paraId="1DA2420A" w14:textId="77777777" w:rsidR="0068135E" w:rsidRDefault="0068135E">
      <w:pPr>
        <w:rPr>
          <w:rFonts w:ascii="Times New Roman" w:hAnsi="Times New Roman"/>
        </w:rPr>
      </w:pPr>
      <w:r>
        <w:rPr>
          <w:rFonts w:ascii="Times New Roman" w:hAnsi="Times New Roman"/>
        </w:rPr>
        <w:t>If new water valve boxes need to be adjusted after installation one of the following methods shall be used for the adjustment:</w:t>
      </w:r>
    </w:p>
    <w:p w14:paraId="74CC2A7C" w14:textId="77777777" w:rsidR="00CF19E4" w:rsidRDefault="00CF19E4">
      <w:pPr>
        <w:rPr>
          <w:rFonts w:ascii="Times New Roman" w:hAnsi="Times New Roman"/>
        </w:rPr>
      </w:pPr>
    </w:p>
    <w:p w14:paraId="5786C15E" w14:textId="77777777" w:rsidR="0068135E" w:rsidRDefault="0068135E">
      <w:pPr>
        <w:pStyle w:val="BodyTextIndent2"/>
        <w:numPr>
          <w:ilvl w:val="0"/>
          <w:numId w:val="1"/>
        </w:numPr>
        <w:tabs>
          <w:tab w:val="clear" w:pos="2520"/>
          <w:tab w:val="num" w:pos="1080"/>
        </w:tabs>
        <w:ind w:left="1080"/>
      </w:pPr>
      <w:r>
        <w:lastRenderedPageBreak/>
        <w:t>If threaded adjustment is available, the threaded pieces of the valve box shall be adjusted to the proper grade.</w:t>
      </w:r>
    </w:p>
    <w:p w14:paraId="67B529C2" w14:textId="77777777" w:rsidR="0068135E" w:rsidRDefault="0068135E">
      <w:pPr>
        <w:pStyle w:val="BodyTextIndent2"/>
        <w:numPr>
          <w:ilvl w:val="0"/>
          <w:numId w:val="1"/>
        </w:numPr>
        <w:tabs>
          <w:tab w:val="clear" w:pos="2520"/>
          <w:tab w:val="num" w:pos="1080"/>
        </w:tabs>
        <w:ind w:left="1080"/>
      </w:pPr>
      <w:r>
        <w:t xml:space="preserve">If the valve box is to be raised less than three inches (3”) and no threaded adjustment is available, risers shall be added to the valve box. </w:t>
      </w:r>
    </w:p>
    <w:p w14:paraId="2C0FE5EC" w14:textId="77777777" w:rsidR="0068135E" w:rsidRDefault="0068135E">
      <w:pPr>
        <w:pStyle w:val="BodyTextIndent2"/>
        <w:numPr>
          <w:ilvl w:val="0"/>
          <w:numId w:val="1"/>
        </w:numPr>
        <w:tabs>
          <w:tab w:val="clear" w:pos="2520"/>
          <w:tab w:val="num" w:pos="1080"/>
        </w:tabs>
        <w:ind w:left="1080"/>
      </w:pPr>
      <w:r>
        <w:t>If the valve box is to be raised more than three inches (3”) and no threaded adjustment is available, the stack pipe shall be removed and replaced with the proper length pipe for the new grade.</w:t>
      </w:r>
    </w:p>
    <w:p w14:paraId="78F45E88" w14:textId="77777777" w:rsidR="0068135E" w:rsidRDefault="0068135E">
      <w:pPr>
        <w:pStyle w:val="BodyTextIndent2"/>
        <w:numPr>
          <w:ilvl w:val="0"/>
          <w:numId w:val="1"/>
        </w:numPr>
        <w:tabs>
          <w:tab w:val="clear" w:pos="2520"/>
          <w:tab w:val="num" w:pos="1080"/>
        </w:tabs>
        <w:ind w:left="1080"/>
      </w:pPr>
      <w:r>
        <w:t>If the valve box is to be lowered and no threaded adjustment is available, the stack pipe shall be cut to proper length for the new grade.</w:t>
      </w:r>
    </w:p>
    <w:p w14:paraId="51DB7267" w14:textId="77777777" w:rsidR="00FE3F80" w:rsidRDefault="00FE3F80" w:rsidP="00FE3F80">
      <w:pPr>
        <w:pStyle w:val="BodyTextIndent2"/>
        <w:ind w:left="1080"/>
      </w:pPr>
    </w:p>
    <w:p w14:paraId="6AC0C1F1" w14:textId="77777777" w:rsidR="0068135E" w:rsidRDefault="0068135E">
      <w:pPr>
        <w:pStyle w:val="Heading3"/>
        <w:ind w:left="0"/>
      </w:pPr>
      <w:r>
        <w:t>The adjustment of casting for new water valves shall include the plumbing and centering of the valve box, riser and stack pipe on the valve nut.  A valve wrench shall be used prior to acceptance of adjustment of casting to verify compliance with requirements stated in this section of the specification.  There shall be no separate payment for adjustment of new water valve boxes.</w:t>
      </w:r>
    </w:p>
    <w:p w14:paraId="7FDD234C" w14:textId="77777777" w:rsidR="0068135E" w:rsidRDefault="0068135E">
      <w:pPr>
        <w:tabs>
          <w:tab w:val="left" w:pos="-720"/>
        </w:tabs>
        <w:suppressAutoHyphens/>
        <w:jc w:val="both"/>
        <w:rPr>
          <w:rFonts w:ascii="Times New Roman" w:hAnsi="Times New Roman"/>
          <w:bCs/>
        </w:rPr>
      </w:pPr>
    </w:p>
    <w:p w14:paraId="61A01843" w14:textId="77777777" w:rsidR="0068135E" w:rsidRDefault="0068135E">
      <w:pPr>
        <w:tabs>
          <w:tab w:val="left" w:pos="-720"/>
        </w:tabs>
        <w:suppressAutoHyphens/>
        <w:jc w:val="both"/>
        <w:rPr>
          <w:rFonts w:ascii="Times New Roman" w:hAnsi="Times New Roman"/>
          <w:bCs/>
        </w:rPr>
      </w:pPr>
      <w:r>
        <w:rPr>
          <w:rFonts w:ascii="Times New Roman" w:hAnsi="Times New Roman"/>
          <w:bCs/>
        </w:rPr>
        <w:t>All valves located outside walk and pavement areas shall be provided with concrete slabs.  The concrete slab shall be two feet (2') square by four inches (4") thick.</w:t>
      </w:r>
    </w:p>
    <w:p w14:paraId="55CFB3B5" w14:textId="77777777" w:rsidR="0068135E" w:rsidRDefault="0068135E">
      <w:pPr>
        <w:tabs>
          <w:tab w:val="left" w:pos="-720"/>
        </w:tabs>
        <w:suppressAutoHyphens/>
        <w:jc w:val="both"/>
        <w:rPr>
          <w:rFonts w:ascii="Times New Roman" w:hAnsi="Times New Roman"/>
          <w:bCs/>
        </w:rPr>
      </w:pPr>
    </w:p>
    <w:p w14:paraId="1C2DF9C7" w14:textId="77777777" w:rsidR="0068135E" w:rsidRDefault="0068135E">
      <w:pPr>
        <w:pStyle w:val="BodyText2"/>
        <w:rPr>
          <w:color w:val="auto"/>
        </w:rPr>
      </w:pPr>
      <w:r>
        <w:rPr>
          <w:color w:val="auto"/>
        </w:rPr>
        <w:t>The Contractor shall mark the face of the curb with a "V" stamped into the wet concrete where the curb is adjacent to water valves.  If the valve is located within the limits of the street, each adjacent curb shall be marked with a “V” at the location of the valve.  If the valve is located outside of the street, the adjacent curb shall be mark with a “V” at the location of the valve.  The contractor shall keep construction records showing location of valves with sufficient data to accurately locate the valve after construction.</w:t>
      </w:r>
    </w:p>
    <w:p w14:paraId="2AD404A9" w14:textId="77777777" w:rsidR="0068135E" w:rsidRDefault="0068135E">
      <w:pPr>
        <w:tabs>
          <w:tab w:val="left" w:pos="-720"/>
        </w:tabs>
        <w:suppressAutoHyphens/>
        <w:jc w:val="both"/>
        <w:rPr>
          <w:rFonts w:ascii="Times New Roman" w:hAnsi="Times New Roman"/>
          <w:bCs/>
        </w:rPr>
      </w:pPr>
    </w:p>
    <w:p w14:paraId="22C3982B" w14:textId="77777777" w:rsidR="00D02EDE" w:rsidRDefault="00D02EDE">
      <w:pPr>
        <w:tabs>
          <w:tab w:val="left" w:pos="-720"/>
        </w:tabs>
        <w:suppressAutoHyphens/>
        <w:jc w:val="both"/>
        <w:rPr>
          <w:rFonts w:ascii="Times New Roman" w:hAnsi="Times New Roman"/>
          <w:bCs/>
        </w:rPr>
      </w:pPr>
    </w:p>
    <w:p w14:paraId="44B17C1E"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.03.14 - Pressure Tests.</w:t>
      </w:r>
      <w:r w:rsidR="0068135E">
        <w:rPr>
          <w:rFonts w:ascii="Times New Roman" w:hAnsi="Times New Roman"/>
          <w:bCs/>
        </w:rPr>
        <w:t xml:space="preserve">  The sections and complete pipe line shall be subjected to pressure tests conforming with AWWA Standard C-600-87, Section 4 and shall successfully pass the leakage test as determined by the following formula:</w:t>
      </w:r>
    </w:p>
    <w:p w14:paraId="67F36436" w14:textId="77777777" w:rsidR="0068135E" w:rsidRDefault="0068135E">
      <w:pPr>
        <w:tabs>
          <w:tab w:val="left" w:pos="-720"/>
        </w:tabs>
        <w:suppressAutoHyphens/>
        <w:jc w:val="both"/>
        <w:rPr>
          <w:rFonts w:ascii="Times New Roman" w:hAnsi="Times New Roman"/>
          <w:bCs/>
        </w:rPr>
      </w:pPr>
    </w:p>
    <w:p w14:paraId="7F58593C" w14:textId="77777777" w:rsidR="0068135E" w:rsidRDefault="0068135E">
      <w:pPr>
        <w:tabs>
          <w:tab w:val="left" w:pos="-720"/>
        </w:tabs>
        <w:suppressAutoHyphens/>
        <w:jc w:val="both"/>
        <w:rPr>
          <w:rFonts w:ascii="Times New Roman" w:hAnsi="Times New Roman"/>
          <w:bCs/>
          <w:u w:val="single"/>
        </w:rPr>
      </w:pP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t xml:space="preserve">L = </w:t>
      </w:r>
      <w:proofErr w:type="gramStart"/>
      <w:r>
        <w:rPr>
          <w:rFonts w:ascii="Times New Roman" w:hAnsi="Times New Roman"/>
          <w:bCs/>
          <w:u w:val="single"/>
        </w:rPr>
        <w:t>SD(</w:t>
      </w:r>
      <w:proofErr w:type="gramEnd"/>
      <w:r>
        <w:rPr>
          <w:rFonts w:ascii="Times New Roman" w:hAnsi="Times New Roman"/>
          <w:bCs/>
          <w:u w:val="single"/>
        </w:rPr>
        <w:t>12.25)</w:t>
      </w:r>
    </w:p>
    <w:p w14:paraId="7B644908" w14:textId="77777777" w:rsidR="0068135E" w:rsidRDefault="0068135E">
      <w:pPr>
        <w:tabs>
          <w:tab w:val="left" w:pos="-720"/>
        </w:tabs>
        <w:suppressAutoHyphens/>
        <w:jc w:val="both"/>
        <w:rPr>
          <w:rFonts w:ascii="Times New Roman" w:hAnsi="Times New Roman"/>
          <w:bCs/>
        </w:rPr>
      </w:pP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t xml:space="preserve">         133,200</w:t>
      </w:r>
    </w:p>
    <w:p w14:paraId="5152AA05" w14:textId="77777777" w:rsidR="0068135E" w:rsidRDefault="0068135E">
      <w:pPr>
        <w:tabs>
          <w:tab w:val="left" w:pos="-720"/>
        </w:tabs>
        <w:suppressAutoHyphens/>
        <w:jc w:val="both"/>
        <w:rPr>
          <w:rFonts w:ascii="Times New Roman" w:hAnsi="Times New Roman"/>
          <w:bCs/>
        </w:rPr>
      </w:pPr>
      <w:r>
        <w:rPr>
          <w:rFonts w:ascii="Times New Roman" w:hAnsi="Times New Roman"/>
          <w:bCs/>
        </w:rPr>
        <w:tab/>
        <w:t xml:space="preserve">Where: </w:t>
      </w:r>
    </w:p>
    <w:p w14:paraId="6B51743B" w14:textId="77777777" w:rsidR="0068135E" w:rsidRDefault="0068135E">
      <w:pPr>
        <w:tabs>
          <w:tab w:val="left" w:pos="-720"/>
        </w:tabs>
        <w:suppressAutoHyphens/>
        <w:jc w:val="both"/>
        <w:rPr>
          <w:rFonts w:ascii="Times New Roman" w:hAnsi="Times New Roman"/>
          <w:bCs/>
        </w:rPr>
      </w:pPr>
    </w:p>
    <w:p w14:paraId="2EE4E349" w14:textId="77777777" w:rsidR="0068135E" w:rsidRDefault="0068135E">
      <w:pPr>
        <w:tabs>
          <w:tab w:val="left" w:pos="-720"/>
        </w:tabs>
        <w:suppressAutoHyphens/>
        <w:jc w:val="both"/>
        <w:rPr>
          <w:rFonts w:ascii="Times New Roman" w:hAnsi="Times New Roman"/>
          <w:bCs/>
        </w:rPr>
      </w:pPr>
      <w:r>
        <w:rPr>
          <w:rFonts w:ascii="Times New Roman" w:hAnsi="Times New Roman"/>
          <w:bCs/>
        </w:rPr>
        <w:tab/>
      </w:r>
      <w:r>
        <w:rPr>
          <w:rFonts w:ascii="Times New Roman" w:hAnsi="Times New Roman"/>
          <w:bCs/>
        </w:rPr>
        <w:tab/>
        <w:t>L = allowable leakage, in gallons per hour</w:t>
      </w:r>
    </w:p>
    <w:p w14:paraId="1DF03812" w14:textId="77777777" w:rsidR="0068135E" w:rsidRDefault="0068135E">
      <w:pPr>
        <w:tabs>
          <w:tab w:val="left" w:pos="-720"/>
        </w:tabs>
        <w:suppressAutoHyphens/>
        <w:jc w:val="both"/>
        <w:rPr>
          <w:rFonts w:ascii="Times New Roman" w:hAnsi="Times New Roman"/>
          <w:bCs/>
        </w:rPr>
      </w:pPr>
      <w:r>
        <w:rPr>
          <w:rFonts w:ascii="Times New Roman" w:hAnsi="Times New Roman"/>
          <w:bCs/>
        </w:rPr>
        <w:tab/>
      </w:r>
      <w:r>
        <w:rPr>
          <w:rFonts w:ascii="Times New Roman" w:hAnsi="Times New Roman"/>
          <w:bCs/>
        </w:rPr>
        <w:tab/>
      </w:r>
      <w:proofErr w:type="gramStart"/>
      <w:r>
        <w:rPr>
          <w:rFonts w:ascii="Times New Roman" w:hAnsi="Times New Roman"/>
          <w:bCs/>
        </w:rPr>
        <w:t>S  =</w:t>
      </w:r>
      <w:proofErr w:type="gramEnd"/>
      <w:r>
        <w:rPr>
          <w:rFonts w:ascii="Times New Roman" w:hAnsi="Times New Roman"/>
          <w:bCs/>
        </w:rPr>
        <w:t xml:space="preserve"> length of pipe tested, in feet</w:t>
      </w:r>
    </w:p>
    <w:p w14:paraId="23A3C822" w14:textId="77777777" w:rsidR="0068135E" w:rsidRDefault="0068135E">
      <w:pPr>
        <w:tabs>
          <w:tab w:val="left" w:pos="-720"/>
        </w:tabs>
        <w:suppressAutoHyphens/>
        <w:jc w:val="both"/>
        <w:rPr>
          <w:rFonts w:ascii="Times New Roman" w:hAnsi="Times New Roman"/>
          <w:bCs/>
        </w:rPr>
      </w:pPr>
      <w:r>
        <w:rPr>
          <w:rFonts w:ascii="Times New Roman" w:hAnsi="Times New Roman"/>
          <w:bCs/>
        </w:rPr>
        <w:tab/>
      </w:r>
      <w:r>
        <w:rPr>
          <w:rFonts w:ascii="Times New Roman" w:hAnsi="Times New Roman"/>
          <w:bCs/>
        </w:rPr>
        <w:tab/>
        <w:t>D = nominal diameter of the pipe, in inches</w:t>
      </w:r>
    </w:p>
    <w:p w14:paraId="5D417FAA" w14:textId="77777777" w:rsidR="0068135E" w:rsidRDefault="0068135E">
      <w:pPr>
        <w:tabs>
          <w:tab w:val="left" w:pos="-720"/>
        </w:tabs>
        <w:suppressAutoHyphens/>
        <w:jc w:val="both"/>
        <w:rPr>
          <w:rFonts w:ascii="Times New Roman" w:hAnsi="Times New Roman"/>
          <w:bCs/>
        </w:rPr>
      </w:pPr>
      <w:r>
        <w:rPr>
          <w:rFonts w:ascii="Times New Roman" w:hAnsi="Times New Roman"/>
          <w:bCs/>
        </w:rPr>
        <w:tab/>
      </w:r>
      <w:r>
        <w:rPr>
          <w:rFonts w:ascii="Times New Roman" w:hAnsi="Times New Roman"/>
          <w:bCs/>
        </w:rPr>
        <w:tab/>
      </w:r>
    </w:p>
    <w:p w14:paraId="34CB8941" w14:textId="77777777" w:rsidR="0068135E" w:rsidRDefault="0068135E">
      <w:pPr>
        <w:tabs>
          <w:tab w:val="left" w:pos="-720"/>
        </w:tabs>
        <w:suppressAutoHyphens/>
        <w:jc w:val="both"/>
        <w:rPr>
          <w:rFonts w:ascii="Times New Roman" w:hAnsi="Times New Roman"/>
          <w:bCs/>
        </w:rPr>
      </w:pPr>
      <w:r>
        <w:rPr>
          <w:rFonts w:ascii="Times New Roman" w:hAnsi="Times New Roman"/>
          <w:bCs/>
        </w:rPr>
        <w:t>The test pressure shall be one hundred fifty pounds per square inch (150 psi).  The duration of the test shall be at least four (4) hours.</w:t>
      </w:r>
    </w:p>
    <w:p w14:paraId="7F5D5D0C" w14:textId="77777777" w:rsidR="0068135E" w:rsidRDefault="0068135E">
      <w:pPr>
        <w:tabs>
          <w:tab w:val="left" w:pos="-720"/>
        </w:tabs>
        <w:suppressAutoHyphens/>
        <w:jc w:val="both"/>
        <w:rPr>
          <w:rFonts w:ascii="Times New Roman" w:hAnsi="Times New Roman"/>
          <w:bCs/>
        </w:rPr>
      </w:pPr>
    </w:p>
    <w:p w14:paraId="3BC79EC7"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.03.15 - Testing Hydrants.</w:t>
      </w:r>
      <w:r w:rsidR="0068135E">
        <w:rPr>
          <w:rFonts w:ascii="Times New Roman" w:hAnsi="Times New Roman"/>
          <w:bCs/>
        </w:rPr>
        <w:t xml:space="preserve">  After the pressure and leakage tests have satisfactorily completed, the Contractor shall remove all hydrant caps (hose nozzle caps and pumper nozzle caps) and grease the nozzle threads.  The hydrant caps shall be replaced and the main hydrant valves shall be fully </w:t>
      </w:r>
      <w:r w:rsidR="0068135E">
        <w:rPr>
          <w:rFonts w:ascii="Times New Roman" w:hAnsi="Times New Roman"/>
          <w:bCs/>
        </w:rPr>
        <w:lastRenderedPageBreak/>
        <w:t xml:space="preserve">opened.  All hydrants shall be required to withstand the same pressure test as described in Subsection </w:t>
      </w:r>
      <w:r>
        <w:rPr>
          <w:rFonts w:ascii="Times New Roman" w:hAnsi="Times New Roman"/>
          <w:bCs/>
        </w:rPr>
        <w:t>644</w:t>
      </w:r>
      <w:r w:rsidR="0068135E">
        <w:rPr>
          <w:rFonts w:ascii="Times New Roman" w:hAnsi="Times New Roman"/>
          <w:bCs/>
        </w:rPr>
        <w:t>.03.14 without leakage.</w:t>
      </w:r>
    </w:p>
    <w:p w14:paraId="74231739" w14:textId="77777777" w:rsidR="0068135E" w:rsidRDefault="0068135E">
      <w:pPr>
        <w:tabs>
          <w:tab w:val="left" w:pos="-720"/>
        </w:tabs>
        <w:suppressAutoHyphens/>
        <w:jc w:val="both"/>
        <w:rPr>
          <w:rFonts w:ascii="Times New Roman" w:hAnsi="Times New Roman"/>
          <w:bCs/>
        </w:rPr>
      </w:pPr>
    </w:p>
    <w:p w14:paraId="013EEB3C"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.03.16 - Sterilization.</w:t>
      </w:r>
      <w:r w:rsidR="0068135E">
        <w:rPr>
          <w:rFonts w:ascii="Times New Roman" w:hAnsi="Times New Roman"/>
          <w:bCs/>
        </w:rPr>
        <w:t xml:space="preserve">  After the water main has been completed and a satisfactory hydrostatic test has been made, the Contractor shall sterilize the water mains.  The Contractor shall submit the method and/or individual who will provide the chlorination service for prior approval by the City engineer or his authorized representative.  Mains shall be thoroughly flushed before introduction of the chlorinating materials.  All new mains and repaired portions of or extensions to, existing mains shall be chlorinated so that a chlorine residual of not less than twenty-five (25) PPM </w:t>
      </w:r>
      <w:r w:rsidR="00CF19E4">
        <w:rPr>
          <w:rFonts w:ascii="Times New Roman" w:hAnsi="Times New Roman"/>
          <w:bCs/>
        </w:rPr>
        <w:t xml:space="preserve">(Parts Per Million) </w:t>
      </w:r>
      <w:r w:rsidR="0068135E">
        <w:rPr>
          <w:rFonts w:ascii="Times New Roman" w:hAnsi="Times New Roman"/>
          <w:bCs/>
        </w:rPr>
        <w:t xml:space="preserve">remains in the water after twenty-four (24) hours standing in the pipe.  Granular chlorine shall not be applied in the new main, fittings, services, etc.  All chlorinating materials shall be in a liquid or gas form. </w:t>
      </w:r>
    </w:p>
    <w:p w14:paraId="65D30448" w14:textId="77777777" w:rsidR="0068135E" w:rsidRDefault="0068135E">
      <w:pPr>
        <w:tabs>
          <w:tab w:val="left" w:pos="-720"/>
        </w:tabs>
        <w:suppressAutoHyphens/>
        <w:jc w:val="both"/>
        <w:rPr>
          <w:rFonts w:ascii="Times New Roman" w:hAnsi="Times New Roman"/>
          <w:bCs/>
        </w:rPr>
      </w:pPr>
    </w:p>
    <w:p w14:paraId="6B5833CB"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.03.16.1 - Rate of Application.</w:t>
      </w:r>
      <w:r w:rsidR="0068135E">
        <w:rPr>
          <w:rFonts w:ascii="Times New Roman" w:hAnsi="Times New Roman"/>
          <w:bCs/>
        </w:rPr>
        <w:t xml:space="preserve">  Water from the existing distribution system or other source of supply shall be controlled so as to flow slowly into the newly laid pipeline during the application of chlorine.  The rate of chlorine mixture flow shall be in such proportion to the rate of water entering the pipe that the chlorine dose applied to the water entering the newly laid pipe shall produce a residual of at least twenty-five (25) PPM after twenty-four (24) hours standing.  This may be expected with an application of fifty (50) PPM, although some conditions may require more.</w:t>
      </w:r>
    </w:p>
    <w:p w14:paraId="31C7DECB" w14:textId="77777777" w:rsidR="0068135E" w:rsidRDefault="0068135E">
      <w:pPr>
        <w:tabs>
          <w:tab w:val="left" w:pos="-720"/>
        </w:tabs>
        <w:suppressAutoHyphens/>
        <w:jc w:val="both"/>
        <w:rPr>
          <w:rFonts w:ascii="Times New Roman" w:hAnsi="Times New Roman"/>
          <w:bCs/>
        </w:rPr>
      </w:pPr>
    </w:p>
    <w:p w14:paraId="5BBAE8E3"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.03.16.2 - Prevention of Reverse Flow.</w:t>
      </w:r>
      <w:r w:rsidR="0068135E">
        <w:rPr>
          <w:rFonts w:ascii="Times New Roman" w:hAnsi="Times New Roman"/>
          <w:bCs/>
        </w:rPr>
        <w:t xml:space="preserve">  Valves shall be manipulated so that the strong chlorine solution in the line being treated will not flow back into the line supply water.  Check valves may be used if desired.</w:t>
      </w:r>
    </w:p>
    <w:p w14:paraId="2C852FD2" w14:textId="77777777" w:rsidR="0068135E" w:rsidRDefault="0068135E">
      <w:pPr>
        <w:tabs>
          <w:tab w:val="left" w:pos="-720"/>
        </w:tabs>
        <w:suppressAutoHyphens/>
        <w:jc w:val="both"/>
        <w:rPr>
          <w:rFonts w:ascii="Times New Roman" w:hAnsi="Times New Roman"/>
          <w:bCs/>
        </w:rPr>
      </w:pPr>
    </w:p>
    <w:p w14:paraId="0C885F96"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 xml:space="preserve">.03.16.3 - Retention Period.  </w:t>
      </w:r>
      <w:r w:rsidR="0068135E">
        <w:rPr>
          <w:rFonts w:ascii="Times New Roman" w:hAnsi="Times New Roman"/>
          <w:bCs/>
        </w:rPr>
        <w:t>Treated water shall be retained in the pipe long enough to destroy all non-spore-forming bacteria.  This period shall be at least twenty-four (24) hours and should produce a residual not less than twenty-five (25) PPM at the extreme end of the retention period.</w:t>
      </w:r>
    </w:p>
    <w:p w14:paraId="66C7BE3A" w14:textId="77777777" w:rsidR="0068135E" w:rsidRDefault="0068135E">
      <w:pPr>
        <w:tabs>
          <w:tab w:val="left" w:pos="-720"/>
        </w:tabs>
        <w:suppressAutoHyphens/>
        <w:jc w:val="both"/>
        <w:rPr>
          <w:rFonts w:ascii="Times New Roman" w:hAnsi="Times New Roman"/>
          <w:bCs/>
        </w:rPr>
      </w:pPr>
    </w:p>
    <w:p w14:paraId="17D9B4E1" w14:textId="77777777" w:rsidR="0068135E" w:rsidRDefault="0068135E">
      <w:pPr>
        <w:pStyle w:val="BodyText"/>
      </w:pPr>
      <w:r>
        <w:t>If the circumstances are such that a shorter retention period must be used, the chlorine concentration shall be increased accordingly.  For instance, for a contact period of one (1) hour, a one hundred (100) PPM chlorine concentration is required.  Under these conditions special care shall be taken to avoid attack in pipe, valves, hydrants and other appurtenances.</w:t>
      </w:r>
    </w:p>
    <w:p w14:paraId="15FCCE3E" w14:textId="77777777" w:rsidR="0068135E" w:rsidRDefault="0068135E">
      <w:pPr>
        <w:tabs>
          <w:tab w:val="left" w:pos="-720"/>
        </w:tabs>
        <w:suppressAutoHyphens/>
        <w:jc w:val="both"/>
        <w:rPr>
          <w:rFonts w:ascii="Times New Roman" w:hAnsi="Times New Roman"/>
          <w:bCs/>
        </w:rPr>
      </w:pPr>
    </w:p>
    <w:p w14:paraId="1E80E456"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.03.16.4 - Chlorinating Valves and Hydrants.</w:t>
      </w:r>
      <w:r w:rsidR="0068135E">
        <w:rPr>
          <w:rFonts w:ascii="Times New Roman" w:hAnsi="Times New Roman"/>
          <w:bCs/>
        </w:rPr>
        <w:t xml:space="preserve">  In the process of chlorinating newly laid pipe, all valves or other appurtenances shall be operated while the pipeline is filled with the chlorinating agent.</w:t>
      </w:r>
    </w:p>
    <w:p w14:paraId="51C4797A" w14:textId="77777777" w:rsidR="0068135E" w:rsidRDefault="0068135E">
      <w:pPr>
        <w:tabs>
          <w:tab w:val="left" w:pos="-720"/>
        </w:tabs>
        <w:suppressAutoHyphens/>
        <w:jc w:val="both"/>
        <w:rPr>
          <w:rFonts w:ascii="Times New Roman" w:hAnsi="Times New Roman"/>
          <w:bCs/>
        </w:rPr>
      </w:pPr>
    </w:p>
    <w:p w14:paraId="79752D09" w14:textId="77777777" w:rsidR="0068135E" w:rsidRDefault="00A8323F">
      <w:pPr>
        <w:pStyle w:val="BodyText"/>
      </w:pPr>
      <w:r>
        <w:rPr>
          <w:b/>
          <w:bCs w:val="0"/>
        </w:rPr>
        <w:t>644</w:t>
      </w:r>
      <w:r w:rsidR="0068135E">
        <w:rPr>
          <w:b/>
          <w:bCs w:val="0"/>
        </w:rPr>
        <w:t>.03.16.5 - Final Flushing and Testing.</w:t>
      </w:r>
      <w:r w:rsidR="0068135E">
        <w:t xml:space="preserve">  Following chlorination, all treated water shall be thoroughly flushed from the newly laid pipeline and its extremities until the replacement water throughout its length shall, upon test, be proved comparable in quality to the water served the public from the existing water supply system and approved by the public health authority having jurisdiction.  This satisfactory quality of water delivered by the new main should continue for a period of at least two (2) full days as demonstrated by laboratory examination of samples taken from a tap located and installed in such a way as to prevent outside contamination.</w:t>
      </w:r>
    </w:p>
    <w:p w14:paraId="1F4DABCE" w14:textId="77777777" w:rsidR="0068135E" w:rsidRDefault="0068135E">
      <w:pPr>
        <w:tabs>
          <w:tab w:val="left" w:pos="-720"/>
        </w:tabs>
        <w:suppressAutoHyphens/>
        <w:jc w:val="both"/>
        <w:rPr>
          <w:rFonts w:ascii="Times New Roman" w:hAnsi="Times New Roman"/>
          <w:bCs/>
        </w:rPr>
      </w:pPr>
    </w:p>
    <w:p w14:paraId="01C4C94B"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.03.16.6 - Repetition of Procedure.</w:t>
      </w:r>
      <w:r w:rsidR="0068135E">
        <w:rPr>
          <w:rFonts w:ascii="Times New Roman" w:hAnsi="Times New Roman"/>
          <w:bCs/>
        </w:rPr>
        <w:t xml:space="preserve">  Should the initial treatment fail to result in the condition specified, the original chlorination procedure shall be repeated until satisfactory results</w:t>
      </w:r>
    </w:p>
    <w:p w14:paraId="756AF259" w14:textId="77777777" w:rsidR="0068135E" w:rsidRDefault="0068135E">
      <w:pPr>
        <w:tabs>
          <w:tab w:val="left" w:pos="-720"/>
        </w:tabs>
        <w:suppressAutoHyphens/>
        <w:jc w:val="both"/>
        <w:rPr>
          <w:rFonts w:ascii="Times New Roman" w:hAnsi="Times New Roman"/>
          <w:bCs/>
        </w:rPr>
      </w:pPr>
      <w:r>
        <w:rPr>
          <w:rFonts w:ascii="Times New Roman" w:hAnsi="Times New Roman"/>
          <w:bCs/>
        </w:rPr>
        <w:t xml:space="preserve">are obtained.  All testing shall be at no additional cost to the City. </w:t>
      </w:r>
    </w:p>
    <w:p w14:paraId="22E031B4" w14:textId="77777777" w:rsidR="0068135E" w:rsidRDefault="0068135E">
      <w:pPr>
        <w:tabs>
          <w:tab w:val="left" w:pos="-720"/>
        </w:tabs>
        <w:suppressAutoHyphens/>
        <w:jc w:val="both"/>
        <w:rPr>
          <w:rFonts w:ascii="Times New Roman" w:hAnsi="Times New Roman"/>
          <w:bCs/>
        </w:rPr>
      </w:pPr>
    </w:p>
    <w:p w14:paraId="0DDF8A0E" w14:textId="77777777" w:rsidR="003D54BA" w:rsidRPr="0055544E" w:rsidRDefault="00A8323F">
      <w:pPr>
        <w:tabs>
          <w:tab w:val="left" w:pos="-720"/>
        </w:tabs>
        <w:suppressAutoHyphens/>
        <w:jc w:val="both"/>
        <w:rPr>
          <w:rFonts w:ascii="Times New Roman" w:hAnsi="Times New Roman"/>
          <w:b/>
        </w:rPr>
      </w:pPr>
      <w:r>
        <w:rPr>
          <w:rFonts w:ascii="Times New Roman" w:hAnsi="Times New Roman"/>
          <w:b/>
        </w:rPr>
        <w:t>644</w:t>
      </w:r>
      <w:r w:rsidR="0068135E" w:rsidRPr="0055544E">
        <w:rPr>
          <w:rFonts w:ascii="Times New Roman" w:hAnsi="Times New Roman"/>
          <w:b/>
        </w:rPr>
        <w:t>.03.16.7 - Bacteriological Sampling</w:t>
      </w:r>
      <w:r w:rsidR="003D54BA" w:rsidRPr="0055544E">
        <w:rPr>
          <w:rFonts w:ascii="Times New Roman" w:hAnsi="Times New Roman"/>
          <w:b/>
        </w:rPr>
        <w:t>:</w:t>
      </w:r>
      <w:r w:rsidR="0068135E" w:rsidRPr="0055544E">
        <w:rPr>
          <w:rFonts w:ascii="Times New Roman" w:hAnsi="Times New Roman"/>
          <w:b/>
        </w:rPr>
        <w:t xml:space="preserve"> </w:t>
      </w:r>
    </w:p>
    <w:p w14:paraId="53BFEF63" w14:textId="77777777" w:rsidR="003D54BA" w:rsidRPr="0055544E" w:rsidRDefault="003D54BA">
      <w:pPr>
        <w:tabs>
          <w:tab w:val="left" w:pos="-720"/>
        </w:tabs>
        <w:suppressAutoHyphens/>
        <w:jc w:val="both"/>
        <w:rPr>
          <w:rFonts w:ascii="Times New Roman" w:hAnsi="Times New Roman"/>
          <w:b/>
        </w:rPr>
      </w:pPr>
    </w:p>
    <w:p w14:paraId="054F7A91" w14:textId="77777777" w:rsidR="0068135E" w:rsidRPr="0055544E" w:rsidRDefault="0068135E">
      <w:pPr>
        <w:tabs>
          <w:tab w:val="left" w:pos="-720"/>
        </w:tabs>
        <w:suppressAutoHyphens/>
        <w:jc w:val="both"/>
        <w:rPr>
          <w:rFonts w:ascii="Times New Roman" w:hAnsi="Times New Roman"/>
          <w:bCs/>
        </w:rPr>
      </w:pPr>
      <w:r w:rsidRPr="0055544E">
        <w:rPr>
          <w:rFonts w:ascii="Times New Roman" w:hAnsi="Times New Roman"/>
          <w:b/>
        </w:rPr>
        <w:t>New Water Mains.</w:t>
      </w:r>
      <w:r w:rsidRPr="0055544E">
        <w:rPr>
          <w:rFonts w:ascii="Times New Roman" w:hAnsi="Times New Roman"/>
          <w:bCs/>
        </w:rPr>
        <w:t xml:space="preserve">  After completion of the construction and disinfection of water distribution, the Contractor shall arrange for at least one sample to be collected, on two (2) consecutive days, in accordance with the latest Mississippi State Department of Health guidelines from every </w:t>
      </w:r>
      <w:proofErr w:type="gramStart"/>
      <w:r w:rsidRPr="0055544E">
        <w:rPr>
          <w:rFonts w:ascii="Times New Roman" w:hAnsi="Times New Roman"/>
          <w:bCs/>
        </w:rPr>
        <w:t>dead end</w:t>
      </w:r>
      <w:proofErr w:type="gramEnd"/>
      <w:r w:rsidRPr="0055544E">
        <w:rPr>
          <w:rFonts w:ascii="Times New Roman" w:hAnsi="Times New Roman"/>
          <w:bCs/>
        </w:rPr>
        <w:t xml:space="preserve"> line and every major looped line for bacteriological examination.  A representative of the Department shall be present when the samples are collected.  The samples shall be collected by the registered engineer in charge of the project, the water supply system’s certified operator, or a representative of the Mississippi State Department of Health.  Water being collected for testing shall not have a chlorine residual higher than is normally maintained in other parts of the distribution system.  No chlorine shall be present which is a result of line disinfection.  Less than one (1) coliform bacteria per one hundred (100) m</w:t>
      </w:r>
      <w:r w:rsidR="00CF19E4" w:rsidRPr="0055544E">
        <w:rPr>
          <w:rFonts w:ascii="Times New Roman" w:hAnsi="Times New Roman"/>
          <w:bCs/>
        </w:rPr>
        <w:t>illiliters (m</w:t>
      </w:r>
      <w:r w:rsidRPr="0055544E">
        <w:rPr>
          <w:rFonts w:ascii="Times New Roman" w:hAnsi="Times New Roman"/>
          <w:bCs/>
        </w:rPr>
        <w:t>l</w:t>
      </w:r>
      <w:r w:rsidR="00CF19E4" w:rsidRPr="0055544E">
        <w:rPr>
          <w:rFonts w:ascii="Times New Roman" w:hAnsi="Times New Roman"/>
          <w:bCs/>
        </w:rPr>
        <w:t>)</w:t>
      </w:r>
      <w:r w:rsidRPr="0055544E">
        <w:rPr>
          <w:rFonts w:ascii="Times New Roman" w:hAnsi="Times New Roman"/>
          <w:bCs/>
        </w:rPr>
        <w:t xml:space="preserve"> and no confluent growth indication shall constitute a satisfactory sample when analyzed by the Mississippi Department of Public Health Laboratory or a laboratory certified by the Mississippi State Department of Health.</w:t>
      </w:r>
    </w:p>
    <w:p w14:paraId="551DB8BC" w14:textId="77777777" w:rsidR="003D54BA" w:rsidRPr="0055544E" w:rsidRDefault="003D54BA">
      <w:pPr>
        <w:tabs>
          <w:tab w:val="left" w:pos="-720"/>
        </w:tabs>
        <w:suppressAutoHyphens/>
        <w:jc w:val="both"/>
        <w:rPr>
          <w:rFonts w:ascii="Times New Roman" w:hAnsi="Times New Roman"/>
          <w:bCs/>
        </w:rPr>
      </w:pPr>
    </w:p>
    <w:p w14:paraId="7044D6A4" w14:textId="77777777" w:rsidR="003D54BA" w:rsidRPr="0055544E" w:rsidRDefault="003D54BA">
      <w:pPr>
        <w:tabs>
          <w:tab w:val="left" w:pos="-720"/>
        </w:tabs>
        <w:suppressAutoHyphens/>
        <w:jc w:val="both"/>
        <w:rPr>
          <w:rFonts w:ascii="Times New Roman" w:hAnsi="Times New Roman"/>
          <w:bCs/>
        </w:rPr>
      </w:pPr>
      <w:r w:rsidRPr="0055544E">
        <w:rPr>
          <w:rFonts w:ascii="Times New Roman" w:hAnsi="Times New Roman"/>
          <w:b/>
          <w:bCs/>
        </w:rPr>
        <w:t xml:space="preserve">Boil Water Notices.  </w:t>
      </w:r>
      <w:r w:rsidR="007902F7" w:rsidRPr="0055544E">
        <w:rPr>
          <w:rFonts w:ascii="Times New Roman" w:hAnsi="Times New Roman"/>
          <w:bCs/>
        </w:rPr>
        <w:t xml:space="preserve"> The Contractor must follow the </w:t>
      </w:r>
      <w:r w:rsidRPr="0055544E">
        <w:rPr>
          <w:rFonts w:ascii="Times New Roman" w:hAnsi="Times New Roman"/>
          <w:bCs/>
          <w:i/>
        </w:rPr>
        <w:t>Mississippi Department of Health</w:t>
      </w:r>
      <w:r w:rsidR="007902F7" w:rsidRPr="0055544E">
        <w:rPr>
          <w:rFonts w:ascii="Times New Roman" w:hAnsi="Times New Roman"/>
          <w:bCs/>
          <w:i/>
        </w:rPr>
        <w:t xml:space="preserve"> Guidelines for Issuing a Boil Water Notice</w:t>
      </w:r>
      <w:r w:rsidR="007902F7" w:rsidRPr="0055544E">
        <w:rPr>
          <w:rFonts w:ascii="Times New Roman" w:hAnsi="Times New Roman"/>
          <w:bCs/>
        </w:rPr>
        <w:t>.  The Health Department Standards define the number of samples required per day for the impacted area based on the number of service connections affected.    I</w:t>
      </w:r>
      <w:r w:rsidRPr="0055544E">
        <w:rPr>
          <w:rFonts w:ascii="Times New Roman" w:hAnsi="Times New Roman"/>
          <w:bCs/>
        </w:rPr>
        <w:t xml:space="preserve">n order for a boil water notice to be lifted, </w:t>
      </w:r>
      <w:r w:rsidR="007902F7" w:rsidRPr="0055544E">
        <w:rPr>
          <w:rFonts w:ascii="Times New Roman" w:hAnsi="Times New Roman"/>
          <w:bCs/>
        </w:rPr>
        <w:t>the minimum number of samples per day must pass all testing for</w:t>
      </w:r>
      <w:r w:rsidRPr="0055544E">
        <w:rPr>
          <w:rFonts w:ascii="Times New Roman" w:hAnsi="Times New Roman"/>
          <w:bCs/>
        </w:rPr>
        <w:t xml:space="preserve"> two (2) consecutive days.  </w:t>
      </w:r>
      <w:r w:rsidR="00A1376D" w:rsidRPr="0055544E">
        <w:rPr>
          <w:rFonts w:ascii="Times New Roman" w:hAnsi="Times New Roman"/>
          <w:bCs/>
        </w:rPr>
        <w:t xml:space="preserve">The </w:t>
      </w:r>
      <w:r w:rsidR="00F3068C" w:rsidRPr="0055544E">
        <w:rPr>
          <w:rFonts w:ascii="Times New Roman" w:hAnsi="Times New Roman"/>
          <w:bCs/>
        </w:rPr>
        <w:t>required sampling shall begin as soon</w:t>
      </w:r>
      <w:r w:rsidR="00556AB4" w:rsidRPr="0055544E">
        <w:rPr>
          <w:rFonts w:ascii="Times New Roman" w:hAnsi="Times New Roman"/>
          <w:bCs/>
        </w:rPr>
        <w:t xml:space="preserve"> as possible and continue as long as required</w:t>
      </w:r>
      <w:r w:rsidR="00A1376D" w:rsidRPr="0055544E">
        <w:rPr>
          <w:rFonts w:ascii="Times New Roman" w:hAnsi="Times New Roman"/>
          <w:bCs/>
        </w:rPr>
        <w:t>.</w:t>
      </w:r>
      <w:r w:rsidR="00556AB4" w:rsidRPr="0055544E">
        <w:rPr>
          <w:rFonts w:ascii="Times New Roman" w:hAnsi="Times New Roman"/>
          <w:bCs/>
        </w:rPr>
        <w:t xml:space="preserve">  Samples may have to be taken for several days in a row before two (2) consecutive days of samples test clear.   Do not take samples for two days and wait to see if the results are clear.  The Contractor shall keep sampling every day while the testing takes place.</w:t>
      </w:r>
      <w:r w:rsidR="00A1376D" w:rsidRPr="0055544E">
        <w:rPr>
          <w:rFonts w:ascii="Times New Roman" w:hAnsi="Times New Roman"/>
          <w:bCs/>
        </w:rPr>
        <w:t xml:space="preserve">  </w:t>
      </w:r>
      <w:r w:rsidRPr="0055544E">
        <w:rPr>
          <w:rFonts w:ascii="Times New Roman" w:hAnsi="Times New Roman"/>
          <w:bCs/>
        </w:rPr>
        <w:t>The boil water notice cannot be lifted until these tests have passed</w:t>
      </w:r>
      <w:r w:rsidR="0074099A" w:rsidRPr="0055544E">
        <w:rPr>
          <w:rFonts w:ascii="Times New Roman" w:hAnsi="Times New Roman"/>
          <w:bCs/>
        </w:rPr>
        <w:t xml:space="preserve">. </w:t>
      </w:r>
      <w:r w:rsidR="007902F7" w:rsidRPr="0055544E">
        <w:rPr>
          <w:rFonts w:ascii="Times New Roman" w:hAnsi="Times New Roman"/>
          <w:bCs/>
        </w:rPr>
        <w:t xml:space="preserve"> </w:t>
      </w:r>
      <w:r w:rsidR="0074099A" w:rsidRPr="0055544E">
        <w:rPr>
          <w:rFonts w:ascii="Times New Roman" w:hAnsi="Times New Roman"/>
          <w:bCs/>
        </w:rPr>
        <w:t xml:space="preserve">The Contractor shall coordinate with the testing laboratory to collect the samples and run the tests as soon as possible (and test continuously) to ensure that boil water notices can be lifted as soon as possible. This is particularly important when a boil water notice impacts a large area, business, casino, etc. </w:t>
      </w:r>
    </w:p>
    <w:p w14:paraId="1BEB4352" w14:textId="77777777" w:rsidR="0068135E" w:rsidRPr="0055544E" w:rsidRDefault="0068135E">
      <w:pPr>
        <w:tabs>
          <w:tab w:val="left" w:pos="-720"/>
        </w:tabs>
        <w:suppressAutoHyphens/>
        <w:jc w:val="both"/>
        <w:rPr>
          <w:rFonts w:ascii="Times New Roman" w:hAnsi="Times New Roman"/>
          <w:bCs/>
        </w:rPr>
      </w:pPr>
    </w:p>
    <w:p w14:paraId="2B827070" w14:textId="0BFE892D"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sidRPr="0055544E">
        <w:rPr>
          <w:rFonts w:ascii="Times New Roman" w:hAnsi="Times New Roman"/>
          <w:b/>
        </w:rPr>
        <w:t>.03.17 - Marking Tape &amp; Locator Wire.</w:t>
      </w:r>
      <w:r w:rsidR="0068135E" w:rsidRPr="0055544E">
        <w:rPr>
          <w:rFonts w:ascii="Times New Roman" w:hAnsi="Times New Roman"/>
          <w:bCs/>
        </w:rPr>
        <w:t xml:space="preserve">  All water lines and service lines must be installed with a non-corrosive metallic tape </w:t>
      </w:r>
      <w:r w:rsidR="00E662C0">
        <w:rPr>
          <w:rFonts w:ascii="Times New Roman" w:hAnsi="Times New Roman"/>
          <w:bCs/>
        </w:rPr>
        <w:t xml:space="preserve">with aluminum core </w:t>
      </w:r>
      <w:r w:rsidR="0068135E" w:rsidRPr="0055544E">
        <w:rPr>
          <w:rFonts w:ascii="Times New Roman" w:hAnsi="Times New Roman"/>
          <w:bCs/>
        </w:rPr>
        <w:t xml:space="preserve">placed directly over and on the center of the facility at a depth of one foot (1’) over the line for its entire length.  </w:t>
      </w:r>
      <w:r w:rsidR="00E662C0">
        <w:rPr>
          <w:rFonts w:ascii="Times New Roman" w:hAnsi="Times New Roman"/>
          <w:bCs/>
        </w:rPr>
        <w:t xml:space="preserve">Tape shall have a 2mil clear film laminated to ½ mil aluminum foil center coil. </w:t>
      </w:r>
      <w:r w:rsidR="0068135E" w:rsidRPr="0055544E">
        <w:rPr>
          <w:rFonts w:ascii="Times New Roman" w:hAnsi="Times New Roman"/>
          <w:bCs/>
        </w:rPr>
        <w:t xml:space="preserve">Tape must be connected to all facilities or appurtenances.  </w:t>
      </w:r>
      <w:r w:rsidR="00E662C0">
        <w:rPr>
          <w:rFonts w:ascii="Times New Roman" w:hAnsi="Times New Roman"/>
          <w:bCs/>
        </w:rPr>
        <w:t>The 5-mil</w:t>
      </w:r>
      <w:r w:rsidR="0068135E" w:rsidRPr="0055544E">
        <w:rPr>
          <w:rFonts w:ascii="Times New Roman" w:hAnsi="Times New Roman"/>
          <w:bCs/>
        </w:rPr>
        <w:t xml:space="preserve"> tape shall have a three-inch (3") width and the words "Buried Waterline" should be printed on it along its entire length</w:t>
      </w:r>
      <w:r w:rsidR="00E662C0">
        <w:rPr>
          <w:rFonts w:ascii="Times New Roman" w:hAnsi="Times New Roman"/>
          <w:bCs/>
        </w:rPr>
        <w:t xml:space="preserve"> in accordance with American Public Works Association colors</w:t>
      </w:r>
      <w:r w:rsidR="0068135E" w:rsidRPr="0055544E">
        <w:rPr>
          <w:rFonts w:ascii="Times New Roman" w:hAnsi="Times New Roman"/>
          <w:bCs/>
        </w:rPr>
        <w:t xml:space="preserve">.  </w:t>
      </w:r>
    </w:p>
    <w:p w14:paraId="462055C0" w14:textId="77777777" w:rsidR="0068135E" w:rsidRDefault="0068135E">
      <w:pPr>
        <w:tabs>
          <w:tab w:val="left" w:pos="-720"/>
        </w:tabs>
        <w:suppressAutoHyphens/>
        <w:jc w:val="both"/>
        <w:rPr>
          <w:rFonts w:ascii="Times New Roman" w:hAnsi="Times New Roman"/>
          <w:bCs/>
        </w:rPr>
      </w:pPr>
    </w:p>
    <w:p w14:paraId="61867127" w14:textId="1F581AF1" w:rsidR="0068135E" w:rsidRDefault="0068135E">
      <w:pPr>
        <w:tabs>
          <w:tab w:val="left" w:pos="-720"/>
        </w:tabs>
        <w:suppressAutoHyphens/>
        <w:jc w:val="both"/>
        <w:rPr>
          <w:rFonts w:ascii="Times New Roman" w:hAnsi="Times New Roman"/>
          <w:bCs/>
        </w:rPr>
      </w:pPr>
      <w:r>
        <w:rPr>
          <w:rFonts w:ascii="Times New Roman" w:hAnsi="Times New Roman"/>
          <w:bCs/>
        </w:rPr>
        <w:t xml:space="preserve">All water mains and services shall be installed with a fourteen (14) gauge solid copper insulated locator wire placed directly on the center of the main for its entire length.  Wire shall be tied to an appurtenance at the start of the new main and shall be a continuous piece of wire for its entire </w:t>
      </w:r>
      <w:r>
        <w:rPr>
          <w:rFonts w:ascii="Times New Roman" w:hAnsi="Times New Roman"/>
          <w:bCs/>
        </w:rPr>
        <w:lastRenderedPageBreak/>
        <w:t xml:space="preserve">length.  The Contractor shall supply the splice kits and other accessories necessary for one continuous locator wire.   </w:t>
      </w:r>
    </w:p>
    <w:p w14:paraId="120E613A" w14:textId="4CB4A119" w:rsidR="00E662C0" w:rsidRDefault="00E662C0">
      <w:pPr>
        <w:tabs>
          <w:tab w:val="left" w:pos="-720"/>
        </w:tabs>
        <w:suppressAutoHyphens/>
        <w:jc w:val="both"/>
        <w:rPr>
          <w:rFonts w:ascii="Times New Roman" w:hAnsi="Times New Roman"/>
          <w:bCs/>
        </w:rPr>
      </w:pPr>
    </w:p>
    <w:p w14:paraId="48950A4F" w14:textId="681D38E7" w:rsidR="00E662C0" w:rsidRDefault="00E662C0">
      <w:pPr>
        <w:tabs>
          <w:tab w:val="left" w:pos="-720"/>
        </w:tabs>
        <w:suppressAutoHyphens/>
        <w:jc w:val="both"/>
        <w:rPr>
          <w:rFonts w:ascii="Times New Roman" w:hAnsi="Times New Roman"/>
          <w:bCs/>
        </w:rPr>
      </w:pPr>
      <w:r>
        <w:rPr>
          <w:rFonts w:ascii="Times New Roman" w:hAnsi="Times New Roman"/>
          <w:bCs/>
        </w:rPr>
        <w:t>Installation of locator tape and wire shall be an absorbed cost and no additional compensation will be given for this work.</w:t>
      </w:r>
    </w:p>
    <w:p w14:paraId="7DAFCD2A" w14:textId="77777777" w:rsidR="0068135E" w:rsidRDefault="0068135E">
      <w:pPr>
        <w:tabs>
          <w:tab w:val="left" w:pos="-720"/>
        </w:tabs>
        <w:suppressAutoHyphens/>
        <w:jc w:val="both"/>
        <w:rPr>
          <w:rFonts w:ascii="Times New Roman" w:hAnsi="Times New Roman"/>
          <w:bCs/>
        </w:rPr>
      </w:pPr>
    </w:p>
    <w:p w14:paraId="5C5EC8F4"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.03.18 - Parallel Installation.</w:t>
      </w:r>
      <w:r w:rsidR="0068135E">
        <w:rPr>
          <w:rFonts w:ascii="Times New Roman" w:hAnsi="Times New Roman"/>
          <w:bCs/>
        </w:rPr>
        <w:t xml:space="preserve">  Water mains and services shall be laid at least ten feet (10') horizontally </w:t>
      </w:r>
      <w:r w:rsidR="00AB48DA">
        <w:rPr>
          <w:rFonts w:ascii="Times New Roman" w:hAnsi="Times New Roman"/>
          <w:bCs/>
        </w:rPr>
        <w:t xml:space="preserve">and eighteen inches (18”) vertically </w:t>
      </w:r>
      <w:r w:rsidR="0068135E">
        <w:rPr>
          <w:rFonts w:ascii="Times New Roman" w:hAnsi="Times New Roman"/>
          <w:bCs/>
        </w:rPr>
        <w:t xml:space="preserve">from any existing or proposed sewer main or service. </w:t>
      </w:r>
      <w:r w:rsidR="00AB48DA">
        <w:rPr>
          <w:rFonts w:ascii="Times New Roman" w:hAnsi="Times New Roman"/>
          <w:bCs/>
        </w:rPr>
        <w:t xml:space="preserve"> The water main shall be installed above the sanitary sewer. </w:t>
      </w:r>
      <w:r w:rsidR="0068135E">
        <w:rPr>
          <w:rFonts w:ascii="Times New Roman" w:hAnsi="Times New Roman"/>
          <w:bCs/>
        </w:rPr>
        <w:t>The distance</w:t>
      </w:r>
      <w:r w:rsidR="00AB48DA">
        <w:rPr>
          <w:rFonts w:ascii="Times New Roman" w:hAnsi="Times New Roman"/>
          <w:bCs/>
        </w:rPr>
        <w:t>s</w:t>
      </w:r>
      <w:r w:rsidR="0068135E">
        <w:rPr>
          <w:rFonts w:ascii="Times New Roman" w:hAnsi="Times New Roman"/>
          <w:bCs/>
        </w:rPr>
        <w:t xml:space="preserve"> shall be measured edge to edge.  Any deviations must be approved by the City on a case-by-case basis, if supported by field data.</w:t>
      </w:r>
    </w:p>
    <w:p w14:paraId="3B502CDB" w14:textId="77777777" w:rsidR="0068135E" w:rsidRDefault="0068135E">
      <w:pPr>
        <w:tabs>
          <w:tab w:val="left" w:pos="-720"/>
        </w:tabs>
        <w:suppressAutoHyphens/>
        <w:jc w:val="both"/>
        <w:rPr>
          <w:rFonts w:ascii="Times New Roman" w:hAnsi="Times New Roman"/>
          <w:bCs/>
        </w:rPr>
      </w:pPr>
    </w:p>
    <w:p w14:paraId="0DD59CD6"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.03.19 - Crossings.</w:t>
      </w:r>
      <w:r w:rsidR="0068135E">
        <w:rPr>
          <w:rFonts w:ascii="Times New Roman" w:hAnsi="Times New Roman"/>
          <w:bCs/>
        </w:rPr>
        <w:t xml:space="preserve">  Water mains and services crossing sewers shall be laid to provide a minimum vertical distance of eighteen inches (18") between the outside of the water main and the outside of the sewer.  The water main shall be installed above the sewer main.  At crossings, one full length of water pipe shall be located so both joints will be as far from the sewer as possible.  Special structural support for the water and sewer pipes may be required.  Any deviation must be approved by the City on a case-by-case basis, if supported by field data.</w:t>
      </w:r>
    </w:p>
    <w:p w14:paraId="56EE77F6" w14:textId="77777777" w:rsidR="00101E5E" w:rsidRDefault="00101E5E">
      <w:pPr>
        <w:tabs>
          <w:tab w:val="left" w:pos="-720"/>
        </w:tabs>
        <w:suppressAutoHyphens/>
        <w:jc w:val="both"/>
        <w:rPr>
          <w:rFonts w:ascii="Times New Roman" w:hAnsi="Times New Roman"/>
          <w:bCs/>
        </w:rPr>
      </w:pPr>
    </w:p>
    <w:p w14:paraId="157CF761" w14:textId="77777777" w:rsidR="000F1599" w:rsidRPr="002A2725" w:rsidRDefault="00A8323F" w:rsidP="00F852D8">
      <w:pPr>
        <w:overflowPunct/>
        <w:textAlignment w:val="auto"/>
        <w:rPr>
          <w:rFonts w:ascii="Times New Roman" w:hAnsi="Times New Roman"/>
          <w:szCs w:val="24"/>
        </w:rPr>
      </w:pPr>
      <w:r>
        <w:rPr>
          <w:rFonts w:ascii="Times New Roman" w:hAnsi="Times New Roman"/>
          <w:b/>
          <w:bCs/>
          <w:szCs w:val="24"/>
        </w:rPr>
        <w:t>644</w:t>
      </w:r>
      <w:r w:rsidR="000376B7" w:rsidRPr="00A6518F">
        <w:rPr>
          <w:rFonts w:ascii="Times New Roman" w:hAnsi="Times New Roman"/>
          <w:b/>
          <w:bCs/>
          <w:szCs w:val="24"/>
        </w:rPr>
        <w:t>.03.20 – Line Stop Procedure.</w:t>
      </w:r>
      <w:r w:rsidR="00F852D8">
        <w:rPr>
          <w:rFonts w:ascii="Times New Roman" w:hAnsi="Times New Roman"/>
          <w:b/>
          <w:bCs/>
          <w:szCs w:val="24"/>
        </w:rPr>
        <w:t xml:space="preserve">  </w:t>
      </w:r>
      <w:r w:rsidR="000F1599" w:rsidRPr="002A2725">
        <w:rPr>
          <w:rFonts w:ascii="Times New Roman" w:hAnsi="Times New Roman"/>
          <w:szCs w:val="24"/>
        </w:rPr>
        <w:t xml:space="preserve">The line stop procedure is a general approach only.  Actual implementation means and methods are the responsibility of the Contractor and shall be submitted to </w:t>
      </w:r>
      <w:r w:rsidR="006E538C" w:rsidRPr="002A2725">
        <w:rPr>
          <w:rFonts w:ascii="Times New Roman" w:hAnsi="Times New Roman"/>
          <w:szCs w:val="24"/>
        </w:rPr>
        <w:t xml:space="preserve">the </w:t>
      </w:r>
      <w:r w:rsidR="000F1599" w:rsidRPr="002A2725">
        <w:rPr>
          <w:rFonts w:ascii="Times New Roman" w:hAnsi="Times New Roman"/>
          <w:szCs w:val="24"/>
        </w:rPr>
        <w:t>Engineer and/or his authorized representative prior to commencement of the work.</w:t>
      </w:r>
    </w:p>
    <w:p w14:paraId="762B0400" w14:textId="77777777" w:rsidR="000F1599" w:rsidRDefault="000F1599" w:rsidP="002A2725">
      <w:pPr>
        <w:overflowPunct/>
        <w:jc w:val="both"/>
        <w:textAlignment w:val="auto"/>
        <w:rPr>
          <w:rFonts w:ascii="Times New Roman" w:hAnsi="Times New Roman"/>
          <w:sz w:val="22"/>
          <w:szCs w:val="22"/>
        </w:rPr>
      </w:pPr>
    </w:p>
    <w:p w14:paraId="6B4563F1" w14:textId="77777777" w:rsidR="000376B7" w:rsidRPr="002A2725" w:rsidRDefault="000376B7" w:rsidP="00B77905">
      <w:pPr>
        <w:overflowPunct/>
        <w:jc w:val="both"/>
        <w:textAlignment w:val="auto"/>
        <w:rPr>
          <w:rFonts w:ascii="Times New Roman" w:hAnsi="Times New Roman"/>
          <w:szCs w:val="24"/>
        </w:rPr>
      </w:pPr>
      <w:r w:rsidRPr="002A2725">
        <w:rPr>
          <w:rFonts w:ascii="Times New Roman" w:hAnsi="Times New Roman"/>
          <w:szCs w:val="24"/>
        </w:rPr>
        <w:t xml:space="preserve">The </w:t>
      </w:r>
      <w:r w:rsidR="009E0C1C" w:rsidRPr="002A2725">
        <w:rPr>
          <w:rFonts w:ascii="Times New Roman" w:hAnsi="Times New Roman"/>
          <w:szCs w:val="24"/>
        </w:rPr>
        <w:t>C</w:t>
      </w:r>
      <w:r w:rsidRPr="002A2725">
        <w:rPr>
          <w:rFonts w:ascii="Times New Roman" w:hAnsi="Times New Roman"/>
          <w:szCs w:val="24"/>
        </w:rPr>
        <w:t>ontractor shall clean the exterior of the main to remove debris, corrosion deposits and other</w:t>
      </w:r>
    </w:p>
    <w:p w14:paraId="6017FCC6" w14:textId="77777777" w:rsidR="000376B7" w:rsidRPr="002A2725" w:rsidRDefault="000376B7" w:rsidP="00B77905">
      <w:pPr>
        <w:overflowPunct/>
        <w:jc w:val="both"/>
        <w:textAlignment w:val="auto"/>
        <w:rPr>
          <w:rFonts w:ascii="Times New Roman" w:hAnsi="Times New Roman"/>
          <w:szCs w:val="24"/>
        </w:rPr>
      </w:pPr>
      <w:r w:rsidRPr="002A2725">
        <w:rPr>
          <w:rFonts w:ascii="Times New Roman" w:hAnsi="Times New Roman"/>
          <w:szCs w:val="24"/>
        </w:rPr>
        <w:t xml:space="preserve">surface irregularities that might interfere with proper seating and sealing of the line stop </w:t>
      </w:r>
      <w:r w:rsidR="00B77905" w:rsidRPr="002A2725">
        <w:rPr>
          <w:rFonts w:ascii="Times New Roman" w:hAnsi="Times New Roman"/>
          <w:szCs w:val="24"/>
        </w:rPr>
        <w:t>fitting against</w:t>
      </w:r>
      <w:r w:rsidRPr="002A2725">
        <w:rPr>
          <w:rFonts w:ascii="Times New Roman" w:hAnsi="Times New Roman"/>
          <w:szCs w:val="24"/>
        </w:rPr>
        <w:t xml:space="preserve"> the main.</w:t>
      </w:r>
    </w:p>
    <w:p w14:paraId="13492B3F" w14:textId="77777777" w:rsidR="000376B7" w:rsidRDefault="000376B7" w:rsidP="002A2725">
      <w:pPr>
        <w:overflowPunct/>
        <w:jc w:val="both"/>
        <w:textAlignment w:val="auto"/>
        <w:rPr>
          <w:rFonts w:ascii="Times New Roman" w:hAnsi="Times New Roman"/>
          <w:sz w:val="22"/>
          <w:szCs w:val="22"/>
        </w:rPr>
      </w:pPr>
    </w:p>
    <w:p w14:paraId="790CD844" w14:textId="77777777" w:rsidR="000376B7" w:rsidRPr="002A2725" w:rsidRDefault="000376B7" w:rsidP="00682E66">
      <w:pPr>
        <w:overflowPunct/>
        <w:jc w:val="both"/>
        <w:textAlignment w:val="auto"/>
        <w:rPr>
          <w:rFonts w:ascii="Times New Roman" w:hAnsi="Times New Roman"/>
          <w:szCs w:val="24"/>
        </w:rPr>
      </w:pPr>
      <w:r w:rsidRPr="002A2725">
        <w:rPr>
          <w:rFonts w:ascii="Times New Roman" w:hAnsi="Times New Roman"/>
          <w:szCs w:val="24"/>
        </w:rPr>
        <w:t>The line stop fitting shall be</w:t>
      </w:r>
      <w:r w:rsidR="00FE03B1" w:rsidRPr="002A2725">
        <w:rPr>
          <w:rFonts w:ascii="Times New Roman" w:hAnsi="Times New Roman"/>
          <w:szCs w:val="24"/>
        </w:rPr>
        <w:t xml:space="preserve"> a</w:t>
      </w:r>
      <w:r w:rsidRPr="002A2725">
        <w:rPr>
          <w:rFonts w:ascii="Times New Roman" w:hAnsi="Times New Roman"/>
          <w:szCs w:val="24"/>
        </w:rPr>
        <w:t xml:space="preserve"> split mechanical bolt-on type, fabricated from ASTM A-36 carbon</w:t>
      </w:r>
    </w:p>
    <w:p w14:paraId="7CD1945F" w14:textId="77777777" w:rsidR="000376B7" w:rsidRPr="002A2725" w:rsidRDefault="000376B7" w:rsidP="00D02EDE">
      <w:pPr>
        <w:overflowPunct/>
        <w:jc w:val="both"/>
        <w:textAlignment w:val="auto"/>
        <w:rPr>
          <w:rFonts w:ascii="Times New Roman" w:hAnsi="Times New Roman"/>
          <w:szCs w:val="24"/>
        </w:rPr>
      </w:pPr>
      <w:r w:rsidRPr="002A2725">
        <w:rPr>
          <w:rFonts w:ascii="Times New Roman" w:hAnsi="Times New Roman"/>
          <w:szCs w:val="24"/>
        </w:rPr>
        <w:t>steel, epoxy coated</w:t>
      </w:r>
      <w:r w:rsidR="00FE3F80" w:rsidRPr="002A2725">
        <w:rPr>
          <w:rFonts w:ascii="Times New Roman" w:hAnsi="Times New Roman"/>
          <w:szCs w:val="24"/>
        </w:rPr>
        <w:t>,</w:t>
      </w:r>
      <w:r w:rsidRPr="002A2725">
        <w:rPr>
          <w:rFonts w:ascii="Times New Roman" w:hAnsi="Times New Roman"/>
          <w:szCs w:val="24"/>
        </w:rPr>
        <w:t xml:space="preserve"> with 18-8 type 304 stainless steel nuts, bolts, and washers, and be </w:t>
      </w:r>
      <w:r w:rsidR="00D02EDE" w:rsidRPr="002A2725">
        <w:rPr>
          <w:rFonts w:ascii="Times New Roman" w:hAnsi="Times New Roman"/>
          <w:szCs w:val="24"/>
        </w:rPr>
        <w:t>complete with</w:t>
      </w:r>
      <w:r w:rsidRPr="002A2725">
        <w:rPr>
          <w:rFonts w:ascii="Times New Roman" w:hAnsi="Times New Roman"/>
          <w:szCs w:val="24"/>
        </w:rPr>
        <w:t xml:space="preserve"> equalization fittings, blind flange with gaskets, nuts and bolts. Flanges are </w:t>
      </w:r>
      <w:r w:rsidR="00FE3F80" w:rsidRPr="002A2725">
        <w:rPr>
          <w:rFonts w:ascii="Times New Roman" w:hAnsi="Times New Roman"/>
          <w:szCs w:val="24"/>
        </w:rPr>
        <w:t xml:space="preserve">to be </w:t>
      </w:r>
      <w:r w:rsidRPr="002A2725">
        <w:rPr>
          <w:rFonts w:ascii="Times New Roman" w:hAnsi="Times New Roman"/>
          <w:szCs w:val="24"/>
        </w:rPr>
        <w:t>AWWA 207</w:t>
      </w:r>
      <w:r w:rsidR="002A2725">
        <w:rPr>
          <w:rFonts w:ascii="Times New Roman" w:hAnsi="Times New Roman"/>
          <w:szCs w:val="24"/>
        </w:rPr>
        <w:t xml:space="preserve"> </w:t>
      </w:r>
      <w:r w:rsidRPr="002A2725">
        <w:rPr>
          <w:rFonts w:ascii="Times New Roman" w:hAnsi="Times New Roman"/>
          <w:szCs w:val="24"/>
        </w:rPr>
        <w:t xml:space="preserve">Class D, ANSI 150# drilling. Gaskets are </w:t>
      </w:r>
      <w:r w:rsidR="00FE3F80" w:rsidRPr="002A2725">
        <w:rPr>
          <w:rFonts w:ascii="Times New Roman" w:hAnsi="Times New Roman"/>
          <w:szCs w:val="24"/>
        </w:rPr>
        <w:t xml:space="preserve">to be </w:t>
      </w:r>
      <w:r w:rsidRPr="002A2725">
        <w:rPr>
          <w:rFonts w:ascii="Times New Roman" w:hAnsi="Times New Roman"/>
          <w:szCs w:val="24"/>
        </w:rPr>
        <w:t>compounded for use with water, salt solutions, and mild</w:t>
      </w:r>
      <w:r w:rsidR="002A2725">
        <w:rPr>
          <w:rFonts w:ascii="Times New Roman" w:hAnsi="Times New Roman"/>
          <w:szCs w:val="24"/>
        </w:rPr>
        <w:t xml:space="preserve"> </w:t>
      </w:r>
      <w:r w:rsidRPr="002A2725">
        <w:rPr>
          <w:rFonts w:ascii="Times New Roman" w:hAnsi="Times New Roman"/>
          <w:szCs w:val="24"/>
        </w:rPr>
        <w:t>acids.</w:t>
      </w:r>
    </w:p>
    <w:p w14:paraId="0F360177" w14:textId="77777777" w:rsidR="000376B7" w:rsidRDefault="000376B7" w:rsidP="002A2725">
      <w:pPr>
        <w:overflowPunct/>
        <w:jc w:val="both"/>
        <w:textAlignment w:val="auto"/>
        <w:rPr>
          <w:rFonts w:ascii="Times New Roman" w:hAnsi="Times New Roman"/>
          <w:sz w:val="22"/>
          <w:szCs w:val="22"/>
        </w:rPr>
      </w:pPr>
    </w:p>
    <w:p w14:paraId="25E2FCF0" w14:textId="77777777" w:rsidR="000376B7" w:rsidRPr="002A2725" w:rsidRDefault="000376B7" w:rsidP="002A2725">
      <w:pPr>
        <w:overflowPunct/>
        <w:jc w:val="both"/>
        <w:textAlignment w:val="auto"/>
        <w:rPr>
          <w:rFonts w:ascii="Times New Roman" w:hAnsi="Times New Roman"/>
          <w:szCs w:val="24"/>
        </w:rPr>
      </w:pPr>
      <w:r w:rsidRPr="002A2725">
        <w:rPr>
          <w:rFonts w:ascii="Times New Roman" w:hAnsi="Times New Roman"/>
          <w:szCs w:val="24"/>
        </w:rPr>
        <w:t xml:space="preserve">Line </w:t>
      </w:r>
      <w:proofErr w:type="gramStart"/>
      <w:r w:rsidRPr="002A2725">
        <w:rPr>
          <w:rFonts w:ascii="Times New Roman" w:hAnsi="Times New Roman"/>
          <w:szCs w:val="24"/>
        </w:rPr>
        <w:t>stop</w:t>
      </w:r>
      <w:proofErr w:type="gramEnd"/>
      <w:r w:rsidRPr="002A2725">
        <w:rPr>
          <w:rFonts w:ascii="Times New Roman" w:hAnsi="Times New Roman"/>
          <w:szCs w:val="24"/>
        </w:rPr>
        <w:t xml:space="preserve"> fittings installed on slip joints or mechanical joint pipe </w:t>
      </w:r>
      <w:r w:rsidR="00FE03B1" w:rsidRPr="002A2725">
        <w:rPr>
          <w:rFonts w:ascii="Times New Roman" w:hAnsi="Times New Roman"/>
          <w:szCs w:val="24"/>
        </w:rPr>
        <w:t xml:space="preserve">shall </w:t>
      </w:r>
      <w:r w:rsidRPr="002A2725">
        <w:rPr>
          <w:rFonts w:ascii="Times New Roman" w:hAnsi="Times New Roman"/>
          <w:szCs w:val="24"/>
        </w:rPr>
        <w:t xml:space="preserve">require </w:t>
      </w:r>
      <w:r w:rsidR="00FE03B1" w:rsidRPr="002A2725">
        <w:rPr>
          <w:rFonts w:ascii="Times New Roman" w:hAnsi="Times New Roman"/>
          <w:szCs w:val="24"/>
        </w:rPr>
        <w:t xml:space="preserve">that </w:t>
      </w:r>
      <w:r w:rsidRPr="002A2725">
        <w:rPr>
          <w:rFonts w:ascii="Times New Roman" w:hAnsi="Times New Roman"/>
          <w:szCs w:val="24"/>
        </w:rPr>
        <w:t>at least three standard</w:t>
      </w:r>
      <w:r w:rsidR="002A2725">
        <w:rPr>
          <w:rFonts w:ascii="Times New Roman" w:hAnsi="Times New Roman"/>
          <w:szCs w:val="24"/>
        </w:rPr>
        <w:t xml:space="preserve"> </w:t>
      </w:r>
      <w:r w:rsidRPr="002A2725">
        <w:rPr>
          <w:rFonts w:ascii="Times New Roman" w:hAnsi="Times New Roman"/>
          <w:szCs w:val="24"/>
        </w:rPr>
        <w:t>lengths of pipe remain buried from the point of the line stop to where the line will be cut open.</w:t>
      </w:r>
      <w:r w:rsidR="002A2725">
        <w:rPr>
          <w:rFonts w:ascii="Times New Roman" w:hAnsi="Times New Roman"/>
          <w:szCs w:val="24"/>
        </w:rPr>
        <w:t xml:space="preserve"> </w:t>
      </w:r>
      <w:r w:rsidRPr="002A2725">
        <w:rPr>
          <w:rFonts w:ascii="Times New Roman" w:hAnsi="Times New Roman"/>
          <w:szCs w:val="24"/>
        </w:rPr>
        <w:t>An alternat</w:t>
      </w:r>
      <w:r w:rsidR="00FE3F80" w:rsidRPr="002A2725">
        <w:rPr>
          <w:rFonts w:ascii="Times New Roman" w:hAnsi="Times New Roman"/>
          <w:szCs w:val="24"/>
        </w:rPr>
        <w:t>ive</w:t>
      </w:r>
      <w:r w:rsidRPr="002A2725">
        <w:rPr>
          <w:rFonts w:ascii="Times New Roman" w:hAnsi="Times New Roman"/>
          <w:szCs w:val="24"/>
        </w:rPr>
        <w:t xml:space="preserve"> method is to anchor the line stop fitting </w:t>
      </w:r>
      <w:r w:rsidR="00FE03B1" w:rsidRPr="002A2725">
        <w:rPr>
          <w:rFonts w:ascii="Times New Roman" w:hAnsi="Times New Roman"/>
          <w:szCs w:val="24"/>
        </w:rPr>
        <w:t>with</w:t>
      </w:r>
      <w:r w:rsidRPr="002A2725">
        <w:rPr>
          <w:rFonts w:ascii="Times New Roman" w:hAnsi="Times New Roman"/>
          <w:szCs w:val="24"/>
        </w:rPr>
        <w:t xml:space="preserve"> concrete. Line stop fittings shall be</w:t>
      </w:r>
      <w:r w:rsidR="002A2725">
        <w:rPr>
          <w:rFonts w:ascii="Times New Roman" w:hAnsi="Times New Roman"/>
          <w:szCs w:val="24"/>
        </w:rPr>
        <w:t xml:space="preserve"> </w:t>
      </w:r>
      <w:r w:rsidRPr="002A2725">
        <w:rPr>
          <w:rFonts w:ascii="Times New Roman" w:hAnsi="Times New Roman"/>
          <w:szCs w:val="24"/>
        </w:rPr>
        <w:t>installed and pressure tested at 150 psi for 15minutes prior to tapping the main.</w:t>
      </w:r>
    </w:p>
    <w:p w14:paraId="100E3A57" w14:textId="77777777" w:rsidR="000376B7" w:rsidRDefault="000376B7" w:rsidP="002A2725">
      <w:pPr>
        <w:overflowPunct/>
        <w:jc w:val="both"/>
        <w:textAlignment w:val="auto"/>
        <w:rPr>
          <w:rFonts w:ascii="Times New Roman" w:hAnsi="Times New Roman"/>
          <w:sz w:val="22"/>
          <w:szCs w:val="22"/>
        </w:rPr>
      </w:pPr>
    </w:p>
    <w:p w14:paraId="0CE0C319" w14:textId="77777777" w:rsidR="000376B7" w:rsidRPr="002A2725" w:rsidRDefault="000376B7" w:rsidP="002A2725">
      <w:pPr>
        <w:overflowPunct/>
        <w:jc w:val="both"/>
        <w:textAlignment w:val="auto"/>
        <w:rPr>
          <w:rFonts w:ascii="Times New Roman" w:hAnsi="Times New Roman"/>
          <w:szCs w:val="24"/>
        </w:rPr>
      </w:pPr>
      <w:r w:rsidRPr="002A2725">
        <w:rPr>
          <w:rFonts w:ascii="Times New Roman" w:hAnsi="Times New Roman"/>
          <w:szCs w:val="24"/>
        </w:rPr>
        <w:t>Concrete support/anchor shall be installed after pressure test. Concrete support should extend to</w:t>
      </w:r>
      <w:r w:rsidR="00B77905">
        <w:rPr>
          <w:rFonts w:ascii="Times New Roman" w:hAnsi="Times New Roman"/>
          <w:szCs w:val="24"/>
        </w:rPr>
        <w:t xml:space="preserve"> the </w:t>
      </w:r>
      <w:r w:rsidRPr="002A2725">
        <w:rPr>
          <w:rFonts w:ascii="Times New Roman" w:hAnsi="Times New Roman"/>
          <w:szCs w:val="24"/>
        </w:rPr>
        <w:t>“BEAM POINT or CENTER LINE” of the pipe main. This method should prevent movement</w:t>
      </w:r>
      <w:r w:rsidR="002A2725">
        <w:rPr>
          <w:rFonts w:ascii="Times New Roman" w:hAnsi="Times New Roman"/>
          <w:szCs w:val="24"/>
        </w:rPr>
        <w:t xml:space="preserve"> </w:t>
      </w:r>
      <w:r w:rsidRPr="002A2725">
        <w:rPr>
          <w:rFonts w:ascii="Times New Roman" w:hAnsi="Times New Roman"/>
          <w:szCs w:val="24"/>
        </w:rPr>
        <w:t>laterally where the line is isolated and cut open.</w:t>
      </w:r>
    </w:p>
    <w:p w14:paraId="25A93EFF" w14:textId="77777777" w:rsidR="000376B7" w:rsidRDefault="000376B7" w:rsidP="002A2725">
      <w:pPr>
        <w:overflowPunct/>
        <w:jc w:val="both"/>
        <w:textAlignment w:val="auto"/>
        <w:rPr>
          <w:rFonts w:ascii="Times New Roman" w:hAnsi="Times New Roman"/>
          <w:sz w:val="22"/>
          <w:szCs w:val="22"/>
        </w:rPr>
      </w:pPr>
    </w:p>
    <w:p w14:paraId="68E276DB" w14:textId="77777777" w:rsidR="000376B7" w:rsidRPr="002A2725" w:rsidRDefault="000376B7" w:rsidP="002A2725">
      <w:pPr>
        <w:overflowPunct/>
        <w:jc w:val="both"/>
        <w:textAlignment w:val="auto"/>
        <w:rPr>
          <w:rFonts w:ascii="Times New Roman" w:hAnsi="Times New Roman"/>
          <w:szCs w:val="24"/>
        </w:rPr>
      </w:pPr>
      <w:r w:rsidRPr="002A2725">
        <w:rPr>
          <w:rFonts w:ascii="Times New Roman" w:hAnsi="Times New Roman"/>
          <w:szCs w:val="24"/>
        </w:rPr>
        <w:lastRenderedPageBreak/>
        <w:t>Temporary line stop valve is installed into the line stop fittings (flanged tee may be mounted to</w:t>
      </w:r>
      <w:r w:rsidR="00B77905">
        <w:rPr>
          <w:rFonts w:ascii="Times New Roman" w:hAnsi="Times New Roman"/>
          <w:szCs w:val="24"/>
        </w:rPr>
        <w:t xml:space="preserve"> the </w:t>
      </w:r>
      <w:r w:rsidRPr="002A2725">
        <w:rPr>
          <w:rFonts w:ascii="Times New Roman" w:hAnsi="Times New Roman"/>
          <w:szCs w:val="24"/>
        </w:rPr>
        <w:t>valve for temporary bypass). Drilling machine is mounted to line stop valve, and the wet tap</w:t>
      </w:r>
      <w:r w:rsidR="00B77905">
        <w:rPr>
          <w:rFonts w:ascii="Times New Roman" w:hAnsi="Times New Roman"/>
          <w:szCs w:val="24"/>
        </w:rPr>
        <w:t xml:space="preserve"> is </w:t>
      </w:r>
      <w:r w:rsidRPr="002A2725">
        <w:rPr>
          <w:rFonts w:ascii="Times New Roman" w:hAnsi="Times New Roman"/>
          <w:szCs w:val="24"/>
        </w:rPr>
        <w:t>performed.</w:t>
      </w:r>
    </w:p>
    <w:p w14:paraId="52F68E91" w14:textId="77777777" w:rsidR="000376B7" w:rsidRDefault="000376B7" w:rsidP="002A2725">
      <w:pPr>
        <w:overflowPunct/>
        <w:jc w:val="both"/>
        <w:textAlignment w:val="auto"/>
        <w:rPr>
          <w:rFonts w:ascii="Times New Roman" w:hAnsi="Times New Roman"/>
          <w:sz w:val="22"/>
          <w:szCs w:val="22"/>
        </w:rPr>
      </w:pPr>
    </w:p>
    <w:p w14:paraId="57C836CD" w14:textId="77777777" w:rsidR="000376B7" w:rsidRDefault="000376B7" w:rsidP="002A2725">
      <w:pPr>
        <w:overflowPunct/>
        <w:jc w:val="both"/>
        <w:textAlignment w:val="auto"/>
        <w:rPr>
          <w:rFonts w:ascii="Times New Roman" w:hAnsi="Times New Roman"/>
          <w:szCs w:val="24"/>
        </w:rPr>
      </w:pPr>
      <w:r w:rsidRPr="002A2725">
        <w:rPr>
          <w:rFonts w:ascii="Times New Roman" w:hAnsi="Times New Roman"/>
          <w:szCs w:val="24"/>
        </w:rPr>
        <w:t>Coupon from the tap is retracted into the machine, stop valve is closed, drilling machine is depressurized</w:t>
      </w:r>
      <w:r w:rsidR="002A2725">
        <w:rPr>
          <w:rFonts w:ascii="Times New Roman" w:hAnsi="Times New Roman"/>
          <w:szCs w:val="24"/>
        </w:rPr>
        <w:t xml:space="preserve"> </w:t>
      </w:r>
      <w:r w:rsidRPr="002A2725">
        <w:rPr>
          <w:rFonts w:ascii="Times New Roman" w:hAnsi="Times New Roman"/>
          <w:szCs w:val="24"/>
        </w:rPr>
        <w:t>and removed. Coupon is measured to verify pipe I.D. for sizing adjustments of the</w:t>
      </w:r>
      <w:r w:rsidR="00B77905">
        <w:rPr>
          <w:rFonts w:ascii="Times New Roman" w:hAnsi="Times New Roman"/>
          <w:szCs w:val="24"/>
        </w:rPr>
        <w:t xml:space="preserve"> folding head stop sealing element.</w:t>
      </w:r>
    </w:p>
    <w:p w14:paraId="36EB466B" w14:textId="77777777" w:rsidR="00B77905" w:rsidRDefault="00B77905" w:rsidP="002A2725">
      <w:pPr>
        <w:overflowPunct/>
        <w:jc w:val="both"/>
        <w:textAlignment w:val="auto"/>
        <w:rPr>
          <w:rFonts w:ascii="Times New Roman" w:hAnsi="Times New Roman"/>
          <w:sz w:val="22"/>
          <w:szCs w:val="22"/>
        </w:rPr>
      </w:pPr>
    </w:p>
    <w:p w14:paraId="32859B9E" w14:textId="7E0C03B6" w:rsidR="008E1493" w:rsidRDefault="008E1493" w:rsidP="002A2725">
      <w:pPr>
        <w:overflowPunct/>
        <w:jc w:val="both"/>
        <w:textAlignment w:val="auto"/>
        <w:rPr>
          <w:rFonts w:ascii="Times New Roman" w:hAnsi="Times New Roman"/>
          <w:szCs w:val="24"/>
        </w:rPr>
      </w:pPr>
      <w:r>
        <w:rPr>
          <w:rFonts w:ascii="Times New Roman" w:hAnsi="Times New Roman"/>
          <w:szCs w:val="24"/>
        </w:rPr>
        <w:t>Line stop machine is mounted on stopping valve, and line stop assembly, valve is opened, and assembly enters the pipe and the line stop is performed.</w:t>
      </w:r>
    </w:p>
    <w:p w14:paraId="45FC916F" w14:textId="77777777" w:rsidR="000376B7" w:rsidRDefault="000376B7" w:rsidP="002A2725">
      <w:pPr>
        <w:overflowPunct/>
        <w:jc w:val="both"/>
        <w:textAlignment w:val="auto"/>
        <w:rPr>
          <w:rFonts w:ascii="Times New Roman" w:hAnsi="Times New Roman"/>
          <w:sz w:val="22"/>
          <w:szCs w:val="22"/>
        </w:rPr>
      </w:pPr>
    </w:p>
    <w:p w14:paraId="056418FC" w14:textId="77777777" w:rsidR="000376B7" w:rsidRPr="002A2725" w:rsidRDefault="000376B7" w:rsidP="002A2725">
      <w:pPr>
        <w:overflowPunct/>
        <w:jc w:val="both"/>
        <w:textAlignment w:val="auto"/>
        <w:rPr>
          <w:rFonts w:ascii="Times New Roman" w:hAnsi="Times New Roman"/>
          <w:szCs w:val="24"/>
        </w:rPr>
      </w:pPr>
      <w:r w:rsidRPr="002A2725">
        <w:rPr>
          <w:rFonts w:ascii="Times New Roman" w:hAnsi="Times New Roman"/>
          <w:szCs w:val="24"/>
        </w:rPr>
        <w:t>Pipe main is de-pressurized and alterations</w:t>
      </w:r>
      <w:r w:rsidR="00CA760E" w:rsidRPr="002A2725">
        <w:rPr>
          <w:rFonts w:ascii="Times New Roman" w:hAnsi="Times New Roman"/>
          <w:szCs w:val="24"/>
        </w:rPr>
        <w:t>/reconnections</w:t>
      </w:r>
      <w:r w:rsidRPr="002A2725">
        <w:rPr>
          <w:rFonts w:ascii="Times New Roman" w:hAnsi="Times New Roman"/>
          <w:szCs w:val="24"/>
        </w:rPr>
        <w:t xml:space="preserve"> can now begin.</w:t>
      </w:r>
    </w:p>
    <w:p w14:paraId="6C1F1DDD" w14:textId="77777777" w:rsidR="000376B7" w:rsidRDefault="000376B7" w:rsidP="002A2725">
      <w:pPr>
        <w:overflowPunct/>
        <w:jc w:val="both"/>
        <w:textAlignment w:val="auto"/>
        <w:rPr>
          <w:rFonts w:ascii="Times New Roman" w:hAnsi="Times New Roman"/>
          <w:sz w:val="22"/>
          <w:szCs w:val="22"/>
        </w:rPr>
      </w:pPr>
    </w:p>
    <w:p w14:paraId="00C98879" w14:textId="77777777" w:rsidR="000376B7" w:rsidRPr="002A2725" w:rsidRDefault="000376B7" w:rsidP="002A2725">
      <w:pPr>
        <w:overflowPunct/>
        <w:jc w:val="both"/>
        <w:textAlignment w:val="auto"/>
        <w:rPr>
          <w:rFonts w:ascii="Times New Roman" w:hAnsi="Times New Roman"/>
          <w:szCs w:val="24"/>
        </w:rPr>
      </w:pPr>
      <w:r w:rsidRPr="002A2725">
        <w:rPr>
          <w:rFonts w:ascii="Times New Roman" w:hAnsi="Times New Roman"/>
          <w:szCs w:val="24"/>
        </w:rPr>
        <w:t>After alterations</w:t>
      </w:r>
      <w:r w:rsidR="00CA760E" w:rsidRPr="002A2725">
        <w:rPr>
          <w:rFonts w:ascii="Times New Roman" w:hAnsi="Times New Roman"/>
          <w:szCs w:val="24"/>
        </w:rPr>
        <w:t>/reconnections</w:t>
      </w:r>
      <w:r w:rsidRPr="002A2725">
        <w:rPr>
          <w:rFonts w:ascii="Times New Roman" w:hAnsi="Times New Roman"/>
          <w:szCs w:val="24"/>
        </w:rPr>
        <w:t xml:space="preserve"> are completed, and the new line has been sanitized, the line stop is repressurized,</w:t>
      </w:r>
      <w:r w:rsidR="00CA760E" w:rsidRPr="002A2725">
        <w:rPr>
          <w:rFonts w:ascii="Times New Roman" w:hAnsi="Times New Roman"/>
          <w:szCs w:val="24"/>
        </w:rPr>
        <w:t xml:space="preserve"> </w:t>
      </w:r>
      <w:r w:rsidRPr="002A2725">
        <w:rPr>
          <w:rFonts w:ascii="Times New Roman" w:hAnsi="Times New Roman"/>
          <w:szCs w:val="24"/>
        </w:rPr>
        <w:t>and the stopper head is removed from the line stop and the val</w:t>
      </w:r>
      <w:r w:rsidR="00FE03B1" w:rsidRPr="002A2725">
        <w:rPr>
          <w:rFonts w:ascii="Times New Roman" w:hAnsi="Times New Roman"/>
          <w:szCs w:val="24"/>
        </w:rPr>
        <w:t>v</w:t>
      </w:r>
      <w:r w:rsidRPr="002A2725">
        <w:rPr>
          <w:rFonts w:ascii="Times New Roman" w:hAnsi="Times New Roman"/>
          <w:szCs w:val="24"/>
        </w:rPr>
        <w:t>e is closed.</w:t>
      </w:r>
    </w:p>
    <w:p w14:paraId="4E852DB3" w14:textId="77777777" w:rsidR="000376B7" w:rsidRDefault="000376B7" w:rsidP="002A2725">
      <w:pPr>
        <w:overflowPunct/>
        <w:jc w:val="both"/>
        <w:textAlignment w:val="auto"/>
        <w:rPr>
          <w:rFonts w:ascii="Times New Roman" w:hAnsi="Times New Roman"/>
          <w:sz w:val="22"/>
          <w:szCs w:val="22"/>
        </w:rPr>
      </w:pPr>
    </w:p>
    <w:p w14:paraId="6636F827" w14:textId="77777777" w:rsidR="000376B7" w:rsidRPr="002A2725" w:rsidRDefault="000376B7" w:rsidP="002A2725">
      <w:pPr>
        <w:overflowPunct/>
        <w:jc w:val="both"/>
        <w:textAlignment w:val="auto"/>
        <w:rPr>
          <w:rFonts w:ascii="Times New Roman" w:hAnsi="Times New Roman"/>
          <w:szCs w:val="24"/>
        </w:rPr>
      </w:pPr>
      <w:r w:rsidRPr="002A2725">
        <w:rPr>
          <w:rFonts w:ascii="Times New Roman" w:hAnsi="Times New Roman"/>
          <w:szCs w:val="24"/>
        </w:rPr>
        <w:t>Drilling machine with closure plug is mounted to stop valve. Valve is opened and the assembly is</w:t>
      </w:r>
    </w:p>
    <w:p w14:paraId="65DAEA73" w14:textId="77777777" w:rsidR="000376B7" w:rsidRPr="002A2725" w:rsidRDefault="000376B7" w:rsidP="002A2725">
      <w:pPr>
        <w:overflowPunct/>
        <w:jc w:val="both"/>
        <w:textAlignment w:val="auto"/>
        <w:rPr>
          <w:rFonts w:ascii="Times New Roman" w:hAnsi="Times New Roman"/>
          <w:szCs w:val="24"/>
        </w:rPr>
      </w:pPr>
      <w:r w:rsidRPr="002A2725">
        <w:rPr>
          <w:rFonts w:ascii="Times New Roman" w:hAnsi="Times New Roman"/>
          <w:szCs w:val="24"/>
        </w:rPr>
        <w:t>installed and locked into position inside the neck of the stop fitting.</w:t>
      </w:r>
    </w:p>
    <w:p w14:paraId="1A612867" w14:textId="77777777" w:rsidR="000376B7" w:rsidRDefault="000376B7" w:rsidP="002A2725">
      <w:pPr>
        <w:overflowPunct/>
        <w:jc w:val="both"/>
        <w:textAlignment w:val="auto"/>
        <w:rPr>
          <w:rFonts w:ascii="Times New Roman" w:hAnsi="Times New Roman"/>
          <w:b/>
          <w:bCs/>
          <w:sz w:val="22"/>
          <w:szCs w:val="22"/>
        </w:rPr>
      </w:pPr>
    </w:p>
    <w:p w14:paraId="1C57BD1B" w14:textId="77777777" w:rsidR="000376B7" w:rsidRPr="002A2725" w:rsidRDefault="000376B7" w:rsidP="00682E66">
      <w:pPr>
        <w:overflowPunct/>
        <w:jc w:val="both"/>
        <w:textAlignment w:val="auto"/>
        <w:rPr>
          <w:rFonts w:ascii="Times New Roman" w:hAnsi="Times New Roman"/>
          <w:bCs/>
          <w:szCs w:val="24"/>
        </w:rPr>
      </w:pPr>
      <w:r w:rsidRPr="002A2725">
        <w:rPr>
          <w:rFonts w:ascii="Times New Roman" w:hAnsi="Times New Roman"/>
          <w:szCs w:val="24"/>
        </w:rPr>
        <w:t>The drilling machine is then removed, and blind flange is installed to the line stop fitting for</w:t>
      </w:r>
      <w:r w:rsidR="00B77905">
        <w:rPr>
          <w:rFonts w:ascii="Times New Roman" w:hAnsi="Times New Roman"/>
          <w:szCs w:val="24"/>
        </w:rPr>
        <w:t xml:space="preserve"> completion</w:t>
      </w:r>
      <w:r w:rsidRPr="002A2725">
        <w:rPr>
          <w:rFonts w:ascii="Times New Roman" w:hAnsi="Times New Roman"/>
          <w:szCs w:val="24"/>
        </w:rPr>
        <w:t xml:space="preserve"> of the job.</w:t>
      </w:r>
    </w:p>
    <w:p w14:paraId="6CFE656F" w14:textId="77777777" w:rsidR="0068135E" w:rsidRDefault="0068135E" w:rsidP="002A2725">
      <w:pPr>
        <w:tabs>
          <w:tab w:val="left" w:pos="-720"/>
        </w:tabs>
        <w:suppressAutoHyphens/>
        <w:jc w:val="both"/>
        <w:rPr>
          <w:rFonts w:ascii="Times New Roman" w:hAnsi="Times New Roman"/>
          <w:bCs/>
        </w:rPr>
      </w:pPr>
    </w:p>
    <w:p w14:paraId="76864F1A" w14:textId="77777777" w:rsidR="00F852D8"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.04 - Method of Measurement.</w:t>
      </w:r>
      <w:r w:rsidR="0068135E">
        <w:rPr>
          <w:rFonts w:ascii="Times New Roman" w:hAnsi="Times New Roman"/>
          <w:bCs/>
        </w:rPr>
        <w:t xml:space="preserve">  Water lines of the size specified will be measured in place, </w:t>
      </w:r>
      <w:r w:rsidR="0068135E" w:rsidRPr="0055544E">
        <w:rPr>
          <w:rFonts w:ascii="Times New Roman" w:hAnsi="Times New Roman"/>
          <w:bCs/>
        </w:rPr>
        <w:t xml:space="preserve">by length in linear feet along centerline to each line from center to center of intersecting lines or to the farthest extent of terminal fittings with no deductions for valves, fittings, etc.  </w:t>
      </w:r>
    </w:p>
    <w:p w14:paraId="19959B59" w14:textId="77777777" w:rsidR="00F852D8" w:rsidRDefault="00F852D8">
      <w:pPr>
        <w:tabs>
          <w:tab w:val="left" w:pos="-720"/>
        </w:tabs>
        <w:suppressAutoHyphens/>
        <w:jc w:val="both"/>
        <w:rPr>
          <w:rFonts w:ascii="Times New Roman" w:hAnsi="Times New Roman"/>
          <w:bCs/>
        </w:rPr>
      </w:pPr>
    </w:p>
    <w:p w14:paraId="1B756566" w14:textId="77777777" w:rsidR="0068135E" w:rsidRPr="0055544E" w:rsidRDefault="004057D0">
      <w:pPr>
        <w:tabs>
          <w:tab w:val="left" w:pos="-720"/>
        </w:tabs>
        <w:suppressAutoHyphens/>
        <w:jc w:val="both"/>
        <w:rPr>
          <w:rFonts w:ascii="Times New Roman" w:hAnsi="Times New Roman"/>
          <w:bCs/>
        </w:rPr>
      </w:pPr>
      <w:r w:rsidRPr="0055544E">
        <w:rPr>
          <w:rFonts w:ascii="Times New Roman" w:hAnsi="Times New Roman"/>
          <w:bCs/>
        </w:rPr>
        <w:t xml:space="preserve">The Contractor will NOT be compensated for any water main piping until the new water line has been installed, pressure tested, chlorinated, </w:t>
      </w:r>
      <w:r w:rsidR="00B434C1" w:rsidRPr="0055544E">
        <w:rPr>
          <w:rFonts w:ascii="Times New Roman" w:hAnsi="Times New Roman"/>
          <w:bCs/>
        </w:rPr>
        <w:t>bacteriologically</w:t>
      </w:r>
      <w:r w:rsidRPr="0055544E">
        <w:rPr>
          <w:rFonts w:ascii="Times New Roman" w:hAnsi="Times New Roman"/>
          <w:bCs/>
        </w:rPr>
        <w:t xml:space="preserve"> tested and placed into service.  </w:t>
      </w:r>
    </w:p>
    <w:p w14:paraId="332E9809" w14:textId="77777777" w:rsidR="0068135E" w:rsidRDefault="0068135E">
      <w:pPr>
        <w:tabs>
          <w:tab w:val="left" w:pos="-720"/>
        </w:tabs>
        <w:suppressAutoHyphens/>
        <w:jc w:val="both"/>
        <w:rPr>
          <w:rFonts w:ascii="Times New Roman" w:hAnsi="Times New Roman"/>
          <w:bCs/>
        </w:rPr>
      </w:pPr>
    </w:p>
    <w:p w14:paraId="68779138" w14:textId="1375BBAA" w:rsidR="00385137" w:rsidRPr="0055544E" w:rsidRDefault="004718DF" w:rsidP="00385137">
      <w:pPr>
        <w:tabs>
          <w:tab w:val="left" w:pos="-720"/>
        </w:tabs>
        <w:suppressAutoHyphens/>
        <w:jc w:val="both"/>
        <w:rPr>
          <w:rFonts w:ascii="Times New Roman" w:hAnsi="Times New Roman"/>
          <w:bCs/>
        </w:rPr>
      </w:pPr>
      <w:r>
        <w:rPr>
          <w:rFonts w:ascii="Times New Roman" w:hAnsi="Times New Roman"/>
          <w:bCs/>
        </w:rPr>
        <w:t xml:space="preserve">Fire hydrants will be measured </w:t>
      </w:r>
      <w:r w:rsidR="00367AC4">
        <w:rPr>
          <w:rFonts w:ascii="Times New Roman" w:hAnsi="Times New Roman"/>
          <w:bCs/>
        </w:rPr>
        <w:t xml:space="preserve">and paid for </w:t>
      </w:r>
      <w:r>
        <w:rPr>
          <w:rFonts w:ascii="Times New Roman" w:hAnsi="Times New Roman"/>
          <w:bCs/>
        </w:rPr>
        <w:t xml:space="preserve">per </w:t>
      </w:r>
      <w:r w:rsidR="00385137">
        <w:rPr>
          <w:rFonts w:ascii="Times New Roman" w:hAnsi="Times New Roman"/>
          <w:bCs/>
        </w:rPr>
        <w:t xml:space="preserve">fire hydrant </w:t>
      </w:r>
      <w:r>
        <w:rPr>
          <w:rFonts w:ascii="Times New Roman" w:hAnsi="Times New Roman"/>
          <w:bCs/>
        </w:rPr>
        <w:t xml:space="preserve">assembly.  The fire hydrant assembly shall consist of </w:t>
      </w:r>
      <w:r w:rsidR="00385137">
        <w:rPr>
          <w:rFonts w:ascii="Times New Roman" w:hAnsi="Times New Roman"/>
          <w:bCs/>
        </w:rPr>
        <w:t>the hydrant</w:t>
      </w:r>
      <w:proofErr w:type="gramStart"/>
      <w:r w:rsidR="00385137">
        <w:rPr>
          <w:rFonts w:ascii="Times New Roman" w:hAnsi="Times New Roman"/>
          <w:bCs/>
        </w:rPr>
        <w:t xml:space="preserve">, </w:t>
      </w:r>
      <w:r w:rsidRPr="008730F0">
        <w:rPr>
          <w:rFonts w:ascii="Times New Roman" w:hAnsi="Times New Roman"/>
          <w:bCs/>
        </w:rPr>
        <w:t>,</w:t>
      </w:r>
      <w:proofErr w:type="gramEnd"/>
      <w:r>
        <w:rPr>
          <w:rFonts w:ascii="Times New Roman" w:hAnsi="Times New Roman"/>
          <w:bCs/>
        </w:rPr>
        <w:t xml:space="preserve"> M.J. gate valve (6”</w:t>
      </w:r>
      <w:r w:rsidR="00385137">
        <w:rPr>
          <w:rFonts w:ascii="Times New Roman" w:hAnsi="Times New Roman"/>
          <w:bCs/>
        </w:rPr>
        <w:t xml:space="preserve"> minimum), retainer glands (as required), C-900 pipe (6” as required). </w:t>
      </w:r>
      <w:r w:rsidR="00F852D8">
        <w:rPr>
          <w:rFonts w:ascii="Times New Roman" w:hAnsi="Times New Roman"/>
          <w:bCs/>
        </w:rPr>
        <w:t xml:space="preserve"> </w:t>
      </w:r>
      <w:r w:rsidR="00367AC4">
        <w:rPr>
          <w:rFonts w:ascii="Times New Roman" w:hAnsi="Times New Roman"/>
          <w:bCs/>
        </w:rPr>
        <w:t xml:space="preserve">Fire hydrant assembly shall be all components from the vertical axis of the MJ gate valve to the vertical axis of the hydrant. </w:t>
      </w:r>
      <w:r w:rsidR="00F852D8">
        <w:rPr>
          <w:rFonts w:ascii="Times New Roman" w:hAnsi="Times New Roman"/>
          <w:bCs/>
        </w:rPr>
        <w:t>The water line from the main to the</w:t>
      </w:r>
      <w:r w:rsidR="00E81C9F">
        <w:rPr>
          <w:rFonts w:ascii="Times New Roman" w:hAnsi="Times New Roman"/>
          <w:bCs/>
        </w:rPr>
        <w:t xml:space="preserve"> 6” M.J. gate valve</w:t>
      </w:r>
      <w:r w:rsidR="00F852D8">
        <w:rPr>
          <w:rFonts w:ascii="Times New Roman" w:hAnsi="Times New Roman"/>
          <w:bCs/>
        </w:rPr>
        <w:t xml:space="preserve"> will be measured for separate payment and shall be paid for under </w:t>
      </w:r>
      <w:r w:rsidR="00367AC4">
        <w:rPr>
          <w:rFonts w:ascii="Times New Roman" w:hAnsi="Times New Roman"/>
          <w:bCs/>
        </w:rPr>
        <w:t>6” water main.  The anchoring tee on the water main shall be paid for under ductile iron fittings.</w:t>
      </w:r>
      <w:r w:rsidR="00F852D8">
        <w:rPr>
          <w:rFonts w:ascii="Times New Roman" w:hAnsi="Times New Roman"/>
          <w:bCs/>
        </w:rPr>
        <w:t xml:space="preserve">  </w:t>
      </w:r>
      <w:r w:rsidR="00385137" w:rsidRPr="0055544E">
        <w:rPr>
          <w:rFonts w:ascii="Times New Roman" w:hAnsi="Times New Roman"/>
          <w:bCs/>
        </w:rPr>
        <w:t>Excavation, dewatering, marking tape, locator wire, blocking, thrust blocks, backfilling and tie-ins for water lines will not be measured for separate payment but shall be</w:t>
      </w:r>
      <w:r w:rsidR="00367AC4">
        <w:rPr>
          <w:rFonts w:ascii="Times New Roman" w:hAnsi="Times New Roman"/>
          <w:bCs/>
        </w:rPr>
        <w:t xml:space="preserve"> absorbed costs in other items of work.</w:t>
      </w:r>
    </w:p>
    <w:p w14:paraId="4E0AFAD8" w14:textId="77777777" w:rsidR="00385137" w:rsidRDefault="00385137">
      <w:pPr>
        <w:tabs>
          <w:tab w:val="left" w:pos="-720"/>
        </w:tabs>
        <w:suppressAutoHyphens/>
        <w:jc w:val="both"/>
        <w:rPr>
          <w:rFonts w:ascii="Times New Roman" w:hAnsi="Times New Roman"/>
          <w:bCs/>
        </w:rPr>
      </w:pPr>
    </w:p>
    <w:p w14:paraId="164600B8" w14:textId="77777777" w:rsidR="004718DF" w:rsidRDefault="004718DF">
      <w:pPr>
        <w:tabs>
          <w:tab w:val="left" w:pos="-720"/>
        </w:tabs>
        <w:suppressAutoHyphens/>
        <w:jc w:val="both"/>
        <w:rPr>
          <w:rFonts w:ascii="Times New Roman" w:hAnsi="Times New Roman"/>
          <w:bCs/>
        </w:rPr>
      </w:pPr>
      <w:r>
        <w:rPr>
          <w:rFonts w:ascii="Times New Roman" w:hAnsi="Times New Roman"/>
          <w:bCs/>
        </w:rPr>
        <w:t>The labor and materials necessary to paint relocated hydrants and new hydrants will not be measured for separate payment but shall be included in the unit price bid for the new hydrant or the relocation of the existing hydrant.</w:t>
      </w:r>
    </w:p>
    <w:p w14:paraId="16965AED" w14:textId="77777777" w:rsidR="004718DF" w:rsidRDefault="004718DF">
      <w:pPr>
        <w:tabs>
          <w:tab w:val="left" w:pos="-720"/>
        </w:tabs>
        <w:suppressAutoHyphens/>
        <w:jc w:val="both"/>
        <w:rPr>
          <w:rFonts w:ascii="Times New Roman" w:hAnsi="Times New Roman"/>
          <w:bCs/>
        </w:rPr>
      </w:pPr>
    </w:p>
    <w:p w14:paraId="212B05E6" w14:textId="77777777" w:rsidR="00B77905" w:rsidRPr="0055544E" w:rsidRDefault="00B77905">
      <w:pPr>
        <w:tabs>
          <w:tab w:val="left" w:pos="-720"/>
        </w:tabs>
        <w:suppressAutoHyphens/>
        <w:jc w:val="both"/>
        <w:rPr>
          <w:rFonts w:ascii="Times New Roman" w:hAnsi="Times New Roman"/>
          <w:bCs/>
        </w:rPr>
      </w:pPr>
      <w:r>
        <w:rPr>
          <w:rFonts w:ascii="Times New Roman" w:hAnsi="Times New Roman"/>
          <w:bCs/>
        </w:rPr>
        <w:t xml:space="preserve">No payment for water service lines shall be made until City of Biloxi has inspected and accepted the completed Work.  Payment for water service tubing shall be measures as a straight, horizontal </w:t>
      </w:r>
      <w:r>
        <w:rPr>
          <w:rFonts w:ascii="Times New Roman" w:hAnsi="Times New Roman"/>
          <w:bCs/>
        </w:rPr>
        <w:lastRenderedPageBreak/>
        <w:t>line from the water main to the point of connection to the water meter connection.  Service will NOT be paid for until the mainline has been placed into operation and services are activated.</w:t>
      </w:r>
    </w:p>
    <w:p w14:paraId="0A8E0D31" w14:textId="77777777" w:rsidR="0068135E" w:rsidRPr="0055544E" w:rsidRDefault="0068135E">
      <w:pPr>
        <w:tabs>
          <w:tab w:val="left" w:pos="-720"/>
        </w:tabs>
        <w:suppressAutoHyphens/>
        <w:jc w:val="both"/>
        <w:rPr>
          <w:rFonts w:ascii="Times New Roman" w:hAnsi="Times New Roman"/>
          <w:bCs/>
        </w:rPr>
      </w:pPr>
    </w:p>
    <w:p w14:paraId="069CD2F7" w14:textId="303D0495" w:rsidR="0068135E" w:rsidRPr="0055544E" w:rsidRDefault="0068135E">
      <w:pPr>
        <w:tabs>
          <w:tab w:val="left" w:pos="-720"/>
        </w:tabs>
        <w:suppressAutoHyphens/>
        <w:jc w:val="both"/>
        <w:rPr>
          <w:rFonts w:ascii="Times New Roman" w:hAnsi="Times New Roman"/>
          <w:bCs/>
        </w:rPr>
      </w:pPr>
      <w:r w:rsidRPr="0055544E">
        <w:rPr>
          <w:rFonts w:ascii="Times New Roman" w:hAnsi="Times New Roman"/>
          <w:bCs/>
        </w:rPr>
        <w:t>Meter relocation, meter boxes</w:t>
      </w:r>
      <w:r w:rsidR="00107D6D" w:rsidRPr="0055544E">
        <w:rPr>
          <w:rFonts w:ascii="Times New Roman" w:hAnsi="Times New Roman"/>
          <w:bCs/>
        </w:rPr>
        <w:t>, reinstallation of the existing meter in the new meter box</w:t>
      </w:r>
      <w:r w:rsidRPr="0055544E">
        <w:rPr>
          <w:rFonts w:ascii="Times New Roman" w:hAnsi="Times New Roman"/>
          <w:bCs/>
        </w:rPr>
        <w:t xml:space="preserve"> and any other fittings required will not be measured for separate payment but shall be included in the </w:t>
      </w:r>
      <w:r w:rsidR="00E662C0" w:rsidRPr="0055544E">
        <w:rPr>
          <w:rFonts w:ascii="Times New Roman" w:hAnsi="Times New Roman"/>
          <w:bCs/>
        </w:rPr>
        <w:t>cost-of-service</w:t>
      </w:r>
      <w:r w:rsidRPr="0055544E">
        <w:rPr>
          <w:rFonts w:ascii="Times New Roman" w:hAnsi="Times New Roman"/>
          <w:bCs/>
        </w:rPr>
        <w:t xml:space="preserve"> lines.</w:t>
      </w:r>
      <w:r w:rsidR="00E31921" w:rsidRPr="0055544E">
        <w:rPr>
          <w:rFonts w:ascii="Times New Roman" w:hAnsi="Times New Roman"/>
          <w:bCs/>
        </w:rPr>
        <w:t xml:space="preserve">  The Contractor shall take care to ensure that the existing meters are reinstalled correctly and are operational.  The Contractor shall immediately correct any issues with meters being installed backwards, wires disconnected, </w:t>
      </w:r>
      <w:r w:rsidR="002674B7" w:rsidRPr="0055544E">
        <w:rPr>
          <w:rFonts w:ascii="Times New Roman" w:hAnsi="Times New Roman"/>
          <w:bCs/>
        </w:rPr>
        <w:t xml:space="preserve">damaged, </w:t>
      </w:r>
      <w:r w:rsidR="00E31921" w:rsidRPr="0055544E">
        <w:rPr>
          <w:rFonts w:ascii="Times New Roman" w:hAnsi="Times New Roman"/>
          <w:bCs/>
        </w:rPr>
        <w:t xml:space="preserve">etc.   </w:t>
      </w:r>
    </w:p>
    <w:p w14:paraId="4956101E" w14:textId="77777777" w:rsidR="0068135E" w:rsidRPr="0055544E" w:rsidRDefault="0068135E">
      <w:pPr>
        <w:tabs>
          <w:tab w:val="left" w:pos="-720"/>
        </w:tabs>
        <w:suppressAutoHyphens/>
        <w:jc w:val="both"/>
        <w:rPr>
          <w:rFonts w:ascii="Times New Roman" w:hAnsi="Times New Roman"/>
          <w:bCs/>
        </w:rPr>
      </w:pPr>
    </w:p>
    <w:p w14:paraId="05B52632" w14:textId="77777777" w:rsidR="0068135E" w:rsidRDefault="0068135E">
      <w:pPr>
        <w:tabs>
          <w:tab w:val="left" w:pos="-720"/>
        </w:tabs>
        <w:suppressAutoHyphens/>
        <w:jc w:val="both"/>
        <w:rPr>
          <w:rFonts w:ascii="Times New Roman" w:hAnsi="Times New Roman"/>
          <w:bCs/>
        </w:rPr>
      </w:pPr>
      <w:r w:rsidRPr="0055544E">
        <w:rPr>
          <w:rFonts w:ascii="Times New Roman" w:hAnsi="Times New Roman"/>
          <w:bCs/>
        </w:rPr>
        <w:t>Aggregate bedding, if ordered by the City engineer or his authorized representative</w:t>
      </w:r>
      <w:r>
        <w:rPr>
          <w:rFonts w:ascii="Times New Roman" w:hAnsi="Times New Roman"/>
          <w:bCs/>
        </w:rPr>
        <w:t>, will be measured by volume in cubic yards in accordance with 907-304-1 or 907-203-1</w:t>
      </w:r>
      <w:r w:rsidRPr="00F1723C">
        <w:rPr>
          <w:rFonts w:ascii="Times New Roman" w:hAnsi="Times New Roman"/>
          <w:bCs/>
        </w:rPr>
        <w:t>.</w:t>
      </w:r>
    </w:p>
    <w:p w14:paraId="1186F0BB" w14:textId="77777777" w:rsidR="0068135E" w:rsidRDefault="0068135E">
      <w:pPr>
        <w:tabs>
          <w:tab w:val="left" w:pos="-720"/>
        </w:tabs>
        <w:suppressAutoHyphens/>
        <w:jc w:val="both"/>
        <w:rPr>
          <w:rFonts w:ascii="Times New Roman" w:hAnsi="Times New Roman"/>
          <w:bCs/>
        </w:rPr>
      </w:pPr>
    </w:p>
    <w:p w14:paraId="00CE01FD" w14:textId="77777777" w:rsidR="004C4C11" w:rsidRDefault="00CC5715" w:rsidP="004C4C11">
      <w:pPr>
        <w:tabs>
          <w:tab w:val="left" w:pos="-720"/>
        </w:tabs>
        <w:suppressAutoHyphens/>
        <w:jc w:val="both"/>
        <w:rPr>
          <w:rFonts w:ascii="Times New Roman" w:hAnsi="Times New Roman"/>
        </w:rPr>
      </w:pPr>
      <w:r w:rsidRPr="002A2725">
        <w:rPr>
          <w:rFonts w:ascii="Times New Roman" w:hAnsi="Times New Roman"/>
        </w:rPr>
        <w:t>If existing/native material is used as backfill, there shall be no additional p</w:t>
      </w:r>
      <w:r w:rsidR="00F16C62" w:rsidRPr="002A2725">
        <w:rPr>
          <w:rFonts w:ascii="Times New Roman" w:hAnsi="Times New Roman"/>
        </w:rPr>
        <w:t xml:space="preserve">ayment for excavation </w:t>
      </w:r>
      <w:r w:rsidR="00263984" w:rsidRPr="002A2725">
        <w:rPr>
          <w:rFonts w:ascii="Times New Roman" w:hAnsi="Times New Roman"/>
        </w:rPr>
        <w:t>and</w:t>
      </w:r>
      <w:r w:rsidR="00F16C62" w:rsidRPr="002A2725">
        <w:rPr>
          <w:rFonts w:ascii="Times New Roman" w:hAnsi="Times New Roman"/>
        </w:rPr>
        <w:t xml:space="preserve"> backfill</w:t>
      </w:r>
      <w:r w:rsidRPr="002A2725">
        <w:rPr>
          <w:rFonts w:ascii="Times New Roman" w:hAnsi="Times New Roman"/>
        </w:rPr>
        <w:t>.  If existing material is unsuitable for backfill, borrow material may be used. This borrow material must be from a pre-approved source.  Approved placement of borrow will be measured by volume in cubic yards in accordance with 907-203-EX.</w:t>
      </w:r>
      <w:r w:rsidR="002A2725">
        <w:rPr>
          <w:rFonts w:ascii="Times New Roman" w:hAnsi="Times New Roman"/>
        </w:rPr>
        <w:t xml:space="preserve"> </w:t>
      </w:r>
      <w:r w:rsidR="004C4C11" w:rsidRPr="002A2725">
        <w:rPr>
          <w:rFonts w:ascii="Times New Roman" w:hAnsi="Times New Roman"/>
        </w:rPr>
        <w:t xml:space="preserve"> The excavation and disposal of the unsuitable material shall be paid for as Excess Excavation and measured by volume in cubic yards in accordance with 907-203-G.</w:t>
      </w:r>
    </w:p>
    <w:p w14:paraId="7A2F0865" w14:textId="77777777" w:rsidR="00F1723C" w:rsidRDefault="00F1723C">
      <w:pPr>
        <w:tabs>
          <w:tab w:val="left" w:pos="-720"/>
        </w:tabs>
        <w:suppressAutoHyphens/>
        <w:jc w:val="both"/>
        <w:rPr>
          <w:rFonts w:ascii="Times New Roman" w:hAnsi="Times New Roman"/>
          <w:bCs/>
        </w:rPr>
      </w:pPr>
    </w:p>
    <w:p w14:paraId="79620173" w14:textId="77777777" w:rsidR="0068135E" w:rsidRPr="0055544E" w:rsidRDefault="0068135E">
      <w:pPr>
        <w:pStyle w:val="BodyText"/>
      </w:pPr>
      <w:r w:rsidRPr="0055544E">
        <w:t>Stamping service line and valve locations in the curb will not be measured for separate payment.</w:t>
      </w:r>
      <w:r w:rsidR="002674B7" w:rsidRPr="0055544E">
        <w:t xml:space="preserve"> The stamping shall take place while the curbs are being installed. </w:t>
      </w:r>
    </w:p>
    <w:p w14:paraId="3FDEA0C6" w14:textId="77777777" w:rsidR="0068135E" w:rsidRPr="0055544E" w:rsidRDefault="0068135E">
      <w:pPr>
        <w:tabs>
          <w:tab w:val="left" w:pos="-720"/>
        </w:tabs>
        <w:suppressAutoHyphens/>
        <w:jc w:val="both"/>
        <w:rPr>
          <w:rFonts w:ascii="Times New Roman" w:hAnsi="Times New Roman"/>
          <w:bCs/>
        </w:rPr>
      </w:pPr>
    </w:p>
    <w:p w14:paraId="5ACA997B" w14:textId="77777777" w:rsidR="00254A41" w:rsidRPr="0055544E" w:rsidRDefault="0068135E">
      <w:pPr>
        <w:tabs>
          <w:tab w:val="left" w:pos="-720"/>
        </w:tabs>
        <w:suppressAutoHyphens/>
        <w:jc w:val="both"/>
        <w:rPr>
          <w:rFonts w:ascii="Times New Roman" w:hAnsi="Times New Roman"/>
          <w:bCs/>
        </w:rPr>
      </w:pPr>
      <w:r w:rsidRPr="0055544E">
        <w:rPr>
          <w:rFonts w:ascii="Times New Roman" w:hAnsi="Times New Roman"/>
          <w:bCs/>
        </w:rPr>
        <w:t xml:space="preserve">All pressure testing, flushing and sterilization of new water lines shall be done by the Contractor and will not be measured for separate payment.  These costs shall be included in the contract unit bid prices </w:t>
      </w:r>
      <w:r w:rsidR="00961256" w:rsidRPr="0055544E">
        <w:rPr>
          <w:rFonts w:ascii="Times New Roman" w:hAnsi="Times New Roman"/>
          <w:bCs/>
        </w:rPr>
        <w:t>for water line items.</w:t>
      </w:r>
    </w:p>
    <w:p w14:paraId="296EDD73" w14:textId="77777777" w:rsidR="005D3A2B" w:rsidRPr="0055544E" w:rsidRDefault="005D3A2B">
      <w:pPr>
        <w:tabs>
          <w:tab w:val="left" w:pos="-720"/>
        </w:tabs>
        <w:suppressAutoHyphens/>
        <w:jc w:val="both"/>
        <w:rPr>
          <w:rFonts w:ascii="Times New Roman" w:hAnsi="Times New Roman"/>
          <w:bCs/>
        </w:rPr>
      </w:pPr>
      <w:r w:rsidRPr="0055544E">
        <w:rPr>
          <w:rFonts w:ascii="Times New Roman" w:hAnsi="Times New Roman"/>
          <w:bCs/>
        </w:rPr>
        <w:br/>
        <w:t xml:space="preserve">Water valves will be measured by the number and size of units as specified. </w:t>
      </w:r>
    </w:p>
    <w:p w14:paraId="1D324F7C" w14:textId="77777777" w:rsidR="0068135E" w:rsidRPr="0055544E" w:rsidRDefault="0068135E">
      <w:pPr>
        <w:tabs>
          <w:tab w:val="left" w:pos="-720"/>
        </w:tabs>
        <w:suppressAutoHyphens/>
        <w:jc w:val="both"/>
        <w:rPr>
          <w:rFonts w:ascii="Times New Roman" w:hAnsi="Times New Roman"/>
          <w:bCs/>
        </w:rPr>
      </w:pPr>
    </w:p>
    <w:p w14:paraId="2E1FFF32" w14:textId="04472731" w:rsidR="0068135E" w:rsidRPr="0055544E" w:rsidRDefault="0068135E">
      <w:pPr>
        <w:tabs>
          <w:tab w:val="left" w:pos="-720"/>
        </w:tabs>
        <w:suppressAutoHyphens/>
        <w:jc w:val="both"/>
        <w:rPr>
          <w:rFonts w:ascii="Times New Roman" w:hAnsi="Times New Roman"/>
          <w:bCs/>
        </w:rPr>
      </w:pPr>
      <w:r w:rsidRPr="0055544E">
        <w:rPr>
          <w:rFonts w:ascii="Times New Roman" w:hAnsi="Times New Roman"/>
          <w:bCs/>
        </w:rPr>
        <w:t>“</w:t>
      </w:r>
      <w:proofErr w:type="spellStart"/>
      <w:r w:rsidRPr="0055544E">
        <w:rPr>
          <w:rFonts w:ascii="Times New Roman" w:hAnsi="Times New Roman"/>
          <w:bCs/>
        </w:rPr>
        <w:t>Megalug</w:t>
      </w:r>
      <w:proofErr w:type="spellEnd"/>
      <w:r w:rsidRPr="0055544E">
        <w:rPr>
          <w:rFonts w:ascii="Times New Roman" w:hAnsi="Times New Roman"/>
          <w:bCs/>
        </w:rPr>
        <w:t>” retainer glands shall be measured by the pound from the dimensions and shipping weights shown on the submittals and paid as ductile iron fittings</w:t>
      </w:r>
      <w:r w:rsidR="00A64A67">
        <w:rPr>
          <w:rFonts w:ascii="Times New Roman" w:hAnsi="Times New Roman"/>
          <w:bCs/>
        </w:rPr>
        <w:t>.</w:t>
      </w:r>
      <w:r w:rsidRPr="0055544E">
        <w:rPr>
          <w:rFonts w:ascii="Times New Roman" w:hAnsi="Times New Roman"/>
          <w:bCs/>
        </w:rPr>
        <w:t xml:space="preserve"> </w:t>
      </w:r>
      <w:r w:rsidR="005C72E1" w:rsidRPr="0055544E">
        <w:rPr>
          <w:rFonts w:ascii="Times New Roman" w:hAnsi="Times New Roman"/>
          <w:bCs/>
        </w:rPr>
        <w:t xml:space="preserve">  Fittings will not be paid for until the water main has been placed into service. </w:t>
      </w:r>
    </w:p>
    <w:p w14:paraId="1C8DEF04" w14:textId="77777777" w:rsidR="0068135E" w:rsidRPr="0055544E" w:rsidRDefault="0068135E">
      <w:pPr>
        <w:tabs>
          <w:tab w:val="left" w:pos="-720"/>
        </w:tabs>
        <w:suppressAutoHyphens/>
        <w:jc w:val="both"/>
        <w:rPr>
          <w:rFonts w:ascii="Times New Roman" w:hAnsi="Times New Roman"/>
          <w:bCs/>
        </w:rPr>
      </w:pPr>
    </w:p>
    <w:p w14:paraId="0C173BBB" w14:textId="77777777" w:rsidR="0068135E" w:rsidRDefault="0068135E">
      <w:pPr>
        <w:tabs>
          <w:tab w:val="left" w:pos="-720"/>
        </w:tabs>
        <w:suppressAutoHyphens/>
        <w:jc w:val="both"/>
        <w:rPr>
          <w:rFonts w:ascii="Times New Roman" w:hAnsi="Times New Roman"/>
          <w:bCs/>
        </w:rPr>
      </w:pPr>
      <w:r w:rsidRPr="0055544E">
        <w:rPr>
          <w:rFonts w:ascii="Times New Roman" w:hAnsi="Times New Roman"/>
          <w:bCs/>
        </w:rPr>
        <w:t>Tapping materials, corporation stops, curb stops, reducers, and other fittings used on service lines</w:t>
      </w:r>
      <w:r>
        <w:rPr>
          <w:rFonts w:ascii="Times New Roman" w:hAnsi="Times New Roman"/>
          <w:bCs/>
        </w:rPr>
        <w:t xml:space="preserve"> will not be measured separate payment but shall be included in the unit price bid for service lines.</w:t>
      </w:r>
    </w:p>
    <w:p w14:paraId="725B2F26" w14:textId="77777777" w:rsidR="0068135E" w:rsidRDefault="0068135E">
      <w:pPr>
        <w:tabs>
          <w:tab w:val="left" w:pos="-720"/>
        </w:tabs>
        <w:suppressAutoHyphens/>
        <w:jc w:val="both"/>
        <w:rPr>
          <w:rFonts w:ascii="Times New Roman" w:hAnsi="Times New Roman"/>
          <w:bCs/>
        </w:rPr>
      </w:pPr>
    </w:p>
    <w:p w14:paraId="2F2CCA2E" w14:textId="77777777" w:rsidR="0068135E" w:rsidRDefault="0068135E">
      <w:pPr>
        <w:tabs>
          <w:tab w:val="left" w:pos="-720"/>
        </w:tabs>
        <w:suppressAutoHyphens/>
        <w:jc w:val="both"/>
        <w:rPr>
          <w:rFonts w:ascii="Times New Roman" w:hAnsi="Times New Roman"/>
          <w:bCs/>
        </w:rPr>
      </w:pPr>
      <w:r>
        <w:rPr>
          <w:rFonts w:ascii="Times New Roman" w:hAnsi="Times New Roman"/>
          <w:bCs/>
        </w:rPr>
        <w:t>Hot-tap and valve connected thereto shall be measured by the specified size of the hot-tap and valve.  Both tapping sleeve and valve along with labor and other incidentals required to make the hot-tap shall be included in the bid price of the item.</w:t>
      </w:r>
    </w:p>
    <w:p w14:paraId="64550679" w14:textId="77777777" w:rsidR="0068135E" w:rsidRDefault="0068135E">
      <w:pPr>
        <w:tabs>
          <w:tab w:val="left" w:pos="-720"/>
        </w:tabs>
        <w:suppressAutoHyphens/>
        <w:jc w:val="both"/>
        <w:rPr>
          <w:rFonts w:ascii="Times New Roman" w:hAnsi="Times New Roman"/>
          <w:bCs/>
        </w:rPr>
      </w:pPr>
    </w:p>
    <w:p w14:paraId="2CE63FE7" w14:textId="77777777" w:rsidR="0068135E" w:rsidRDefault="0068135E">
      <w:pPr>
        <w:tabs>
          <w:tab w:val="left" w:pos="-720"/>
        </w:tabs>
        <w:suppressAutoHyphens/>
        <w:jc w:val="both"/>
        <w:rPr>
          <w:rFonts w:ascii="Times New Roman" w:hAnsi="Times New Roman"/>
          <w:bCs/>
        </w:rPr>
      </w:pPr>
      <w:r>
        <w:rPr>
          <w:rFonts w:ascii="Times New Roman" w:hAnsi="Times New Roman"/>
          <w:bCs/>
        </w:rPr>
        <w:t>Valve boxes shall be measured by the pound from the dimensions and weight shown on the submittals and paid as castings in accordance with Special Provision 907-604-1.  Filter fabric shall not be measured for separate payment.</w:t>
      </w:r>
    </w:p>
    <w:p w14:paraId="182E42A2" w14:textId="77777777" w:rsidR="00393059" w:rsidRDefault="00393059">
      <w:pPr>
        <w:tabs>
          <w:tab w:val="left" w:pos="-720"/>
        </w:tabs>
        <w:suppressAutoHyphens/>
        <w:jc w:val="both"/>
        <w:rPr>
          <w:rFonts w:ascii="Times New Roman" w:hAnsi="Times New Roman"/>
          <w:bCs/>
        </w:rPr>
      </w:pPr>
    </w:p>
    <w:p w14:paraId="41BEFFCB" w14:textId="77777777" w:rsidR="00393059" w:rsidRPr="004135A0" w:rsidRDefault="00393059" w:rsidP="00CA760E">
      <w:pPr>
        <w:overflowPunct/>
        <w:jc w:val="both"/>
        <w:textAlignment w:val="auto"/>
        <w:rPr>
          <w:rFonts w:ascii="Times New Roman" w:hAnsi="Times New Roman"/>
          <w:bCs/>
          <w:szCs w:val="24"/>
        </w:rPr>
      </w:pPr>
      <w:r w:rsidRPr="004135A0">
        <w:rPr>
          <w:rFonts w:ascii="Times New Roman" w:hAnsi="Times New Roman"/>
          <w:szCs w:val="24"/>
        </w:rPr>
        <w:t>Line stop</w:t>
      </w:r>
      <w:r w:rsidR="00A674C5" w:rsidRPr="004135A0">
        <w:rPr>
          <w:rFonts w:ascii="Times New Roman" w:hAnsi="Times New Roman"/>
          <w:szCs w:val="24"/>
        </w:rPr>
        <w:t>s</w:t>
      </w:r>
      <w:r w:rsidRPr="004135A0">
        <w:rPr>
          <w:rFonts w:ascii="Times New Roman" w:hAnsi="Times New Roman"/>
          <w:szCs w:val="24"/>
        </w:rPr>
        <w:t xml:space="preserve"> shall be measured per each, and shall include all items</w:t>
      </w:r>
      <w:r w:rsidR="00A56A34" w:rsidRPr="004135A0">
        <w:rPr>
          <w:rFonts w:ascii="Times New Roman" w:hAnsi="Times New Roman"/>
          <w:szCs w:val="24"/>
        </w:rPr>
        <w:t xml:space="preserve"> (with the exception of gate valves)</w:t>
      </w:r>
      <w:r w:rsidR="00CA760E" w:rsidRPr="004135A0">
        <w:rPr>
          <w:rFonts w:ascii="Times New Roman" w:hAnsi="Times New Roman"/>
          <w:szCs w:val="24"/>
        </w:rPr>
        <w:t xml:space="preserve"> </w:t>
      </w:r>
      <w:r w:rsidRPr="004135A0">
        <w:rPr>
          <w:rFonts w:ascii="Times New Roman" w:hAnsi="Times New Roman"/>
          <w:szCs w:val="24"/>
        </w:rPr>
        <w:t xml:space="preserve">described in Subsection </w:t>
      </w:r>
      <w:r w:rsidR="00A8323F">
        <w:rPr>
          <w:rFonts w:ascii="Times New Roman" w:hAnsi="Times New Roman"/>
          <w:szCs w:val="24"/>
        </w:rPr>
        <w:t>644</w:t>
      </w:r>
      <w:r w:rsidRPr="004135A0">
        <w:rPr>
          <w:rFonts w:ascii="Times New Roman" w:hAnsi="Times New Roman"/>
          <w:szCs w:val="24"/>
        </w:rPr>
        <w:t xml:space="preserve">.02.14. </w:t>
      </w:r>
      <w:r w:rsidR="001D2238">
        <w:rPr>
          <w:rFonts w:ascii="Times New Roman" w:hAnsi="Times New Roman"/>
          <w:szCs w:val="24"/>
        </w:rPr>
        <w:t xml:space="preserve"> </w:t>
      </w:r>
      <w:r w:rsidRPr="004135A0">
        <w:rPr>
          <w:rFonts w:ascii="Times New Roman" w:hAnsi="Times New Roman"/>
          <w:szCs w:val="24"/>
        </w:rPr>
        <w:t xml:space="preserve">If required, bypass procedure shall include all items </w:t>
      </w:r>
      <w:r w:rsidRPr="004135A0">
        <w:rPr>
          <w:rFonts w:ascii="Times New Roman" w:hAnsi="Times New Roman"/>
          <w:szCs w:val="24"/>
        </w:rPr>
        <w:lastRenderedPageBreak/>
        <w:t xml:space="preserve">described in Subsection </w:t>
      </w:r>
      <w:r w:rsidR="00A8323F">
        <w:rPr>
          <w:rFonts w:ascii="Times New Roman" w:hAnsi="Times New Roman"/>
          <w:szCs w:val="24"/>
        </w:rPr>
        <w:t>644</w:t>
      </w:r>
      <w:r w:rsidRPr="004135A0">
        <w:rPr>
          <w:rFonts w:ascii="Times New Roman" w:hAnsi="Times New Roman"/>
          <w:szCs w:val="24"/>
        </w:rPr>
        <w:t>.02.15.</w:t>
      </w:r>
      <w:r w:rsidR="001D2238">
        <w:rPr>
          <w:rFonts w:ascii="Times New Roman" w:hAnsi="Times New Roman"/>
          <w:szCs w:val="24"/>
        </w:rPr>
        <w:t xml:space="preserve"> </w:t>
      </w:r>
      <w:r w:rsidRPr="004135A0">
        <w:rPr>
          <w:rFonts w:ascii="Times New Roman" w:hAnsi="Times New Roman"/>
          <w:szCs w:val="24"/>
        </w:rPr>
        <w:t xml:space="preserve"> Separate</w:t>
      </w:r>
      <w:r w:rsidR="00CA760E" w:rsidRPr="004135A0">
        <w:rPr>
          <w:rFonts w:ascii="Times New Roman" w:hAnsi="Times New Roman"/>
          <w:szCs w:val="24"/>
        </w:rPr>
        <w:t xml:space="preserve"> </w:t>
      </w:r>
      <w:r w:rsidRPr="004135A0">
        <w:rPr>
          <w:rFonts w:ascii="Times New Roman" w:hAnsi="Times New Roman"/>
          <w:szCs w:val="24"/>
        </w:rPr>
        <w:t>payment will not be made for temporary water main, fittings, etc.</w:t>
      </w:r>
    </w:p>
    <w:p w14:paraId="5767D866" w14:textId="77777777" w:rsidR="0068135E" w:rsidRDefault="0068135E">
      <w:pPr>
        <w:tabs>
          <w:tab w:val="left" w:pos="-720"/>
        </w:tabs>
        <w:suppressAutoHyphens/>
        <w:jc w:val="both"/>
        <w:rPr>
          <w:rFonts w:ascii="Times New Roman" w:hAnsi="Times New Roman"/>
          <w:bCs/>
        </w:rPr>
      </w:pPr>
    </w:p>
    <w:p w14:paraId="45E5B019" w14:textId="77777777" w:rsidR="0068135E" w:rsidRDefault="0068135E">
      <w:pPr>
        <w:pStyle w:val="BodyText2"/>
        <w:rPr>
          <w:color w:val="auto"/>
        </w:rPr>
      </w:pPr>
      <w:r>
        <w:rPr>
          <w:color w:val="auto"/>
        </w:rPr>
        <w:t xml:space="preserve">There shall not be separate payment for adjustment of new water valve boxes, the cost therefore shall be absorbed in other pay items.  For adjustment of existing water valve boxes, see </w:t>
      </w:r>
      <w:r w:rsidR="00A8323F">
        <w:rPr>
          <w:color w:val="auto"/>
        </w:rPr>
        <w:t>S</w:t>
      </w:r>
      <w:r>
        <w:rPr>
          <w:color w:val="auto"/>
        </w:rPr>
        <w:t>ection 613-1, “Adjustment of Castings, Gratings, and Utility Appurtenances” of this specification.</w:t>
      </w:r>
    </w:p>
    <w:p w14:paraId="17A19044" w14:textId="77777777" w:rsidR="0068135E" w:rsidRDefault="0068135E">
      <w:pPr>
        <w:tabs>
          <w:tab w:val="left" w:pos="-720"/>
        </w:tabs>
        <w:suppressAutoHyphens/>
        <w:jc w:val="both"/>
        <w:rPr>
          <w:rFonts w:ascii="Times New Roman" w:hAnsi="Times New Roman"/>
          <w:bCs/>
        </w:rPr>
      </w:pPr>
    </w:p>
    <w:p w14:paraId="2C284ABC" w14:textId="77777777" w:rsidR="0068135E" w:rsidRDefault="00A8323F">
      <w:pPr>
        <w:tabs>
          <w:tab w:val="left" w:pos="-720"/>
        </w:tabs>
        <w:suppressAutoHyphens/>
        <w:jc w:val="both"/>
        <w:rPr>
          <w:rFonts w:ascii="Times New Roman" w:hAnsi="Times New Roman"/>
          <w:bCs/>
        </w:rPr>
      </w:pPr>
      <w:r>
        <w:rPr>
          <w:rFonts w:ascii="Times New Roman" w:hAnsi="Times New Roman"/>
          <w:b/>
        </w:rPr>
        <w:t>644</w:t>
      </w:r>
      <w:r w:rsidR="0068135E">
        <w:rPr>
          <w:rFonts w:ascii="Times New Roman" w:hAnsi="Times New Roman"/>
          <w:b/>
        </w:rPr>
        <w:t>.05 - Basis of Payment.</w:t>
      </w:r>
      <w:r w:rsidR="0068135E">
        <w:rPr>
          <w:rFonts w:ascii="Times New Roman" w:hAnsi="Times New Roman"/>
          <w:bCs/>
        </w:rPr>
        <w:t xml:space="preserve">  The prices thus bid shall be full compensation for completing the work specified.  Materials or work for which a pay item is not included and are necessary to complete the work under this section shall be furnished or performed and shall be considered incidental to the completed construction.</w:t>
      </w:r>
    </w:p>
    <w:p w14:paraId="20C7D375" w14:textId="77777777" w:rsidR="0068135E" w:rsidRDefault="0068135E">
      <w:pPr>
        <w:tabs>
          <w:tab w:val="left" w:pos="-720"/>
        </w:tabs>
        <w:suppressAutoHyphens/>
        <w:jc w:val="both"/>
        <w:rPr>
          <w:rFonts w:ascii="Times New Roman" w:hAnsi="Times New Roman"/>
          <w:bCs/>
        </w:rPr>
      </w:pPr>
    </w:p>
    <w:p w14:paraId="2D07FC15" w14:textId="77777777" w:rsidR="0068135E" w:rsidRDefault="0068135E">
      <w:pPr>
        <w:tabs>
          <w:tab w:val="left" w:pos="-720"/>
        </w:tabs>
        <w:suppressAutoHyphens/>
        <w:jc w:val="both"/>
        <w:rPr>
          <w:rFonts w:ascii="Times New Roman" w:hAnsi="Times New Roman"/>
          <w:bCs/>
        </w:rPr>
      </w:pPr>
      <w:r>
        <w:rPr>
          <w:rFonts w:ascii="Times New Roman" w:hAnsi="Times New Roman"/>
          <w:bCs/>
        </w:rPr>
        <w:t>Payment will be made under:</w:t>
      </w:r>
    </w:p>
    <w:p w14:paraId="265E7D88" w14:textId="77777777" w:rsidR="0068135E" w:rsidRDefault="0068135E">
      <w:pPr>
        <w:tabs>
          <w:tab w:val="left" w:pos="-720"/>
        </w:tabs>
        <w:suppressAutoHyphens/>
        <w:jc w:val="both"/>
        <w:rPr>
          <w:rFonts w:ascii="Times New Roman" w:hAnsi="Times New Roman"/>
          <w:bCs/>
        </w:rPr>
      </w:pPr>
    </w:p>
    <w:p w14:paraId="1202A453" w14:textId="77777777" w:rsidR="0068135E" w:rsidRDefault="0068135E">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 xml:space="preserve">-A:  ___" C-900 PVC Water Main                                                  </w:t>
      </w:r>
      <w:r w:rsidR="00FD007D">
        <w:rPr>
          <w:rFonts w:ascii="Times New Roman" w:hAnsi="Times New Roman"/>
          <w:bCs/>
        </w:rPr>
        <w:tab/>
      </w:r>
      <w:r>
        <w:rPr>
          <w:rFonts w:ascii="Times New Roman" w:hAnsi="Times New Roman"/>
          <w:bCs/>
        </w:rPr>
        <w:t xml:space="preserve"> </w:t>
      </w:r>
      <w:r>
        <w:rPr>
          <w:rFonts w:ascii="Times New Roman" w:hAnsi="Times New Roman"/>
          <w:bCs/>
        </w:rPr>
        <w:tab/>
        <w:t>-per linear foot</w:t>
      </w:r>
    </w:p>
    <w:p w14:paraId="0A66B66F" w14:textId="77777777" w:rsidR="00463CCA" w:rsidRDefault="00463CCA">
      <w:pPr>
        <w:tabs>
          <w:tab w:val="left" w:pos="-720"/>
        </w:tabs>
        <w:suppressAutoHyphens/>
        <w:jc w:val="both"/>
        <w:rPr>
          <w:rFonts w:ascii="Times New Roman" w:hAnsi="Times New Roman"/>
          <w:bCs/>
        </w:rPr>
      </w:pPr>
    </w:p>
    <w:p w14:paraId="21716F3B" w14:textId="77777777" w:rsidR="00463CCA" w:rsidRDefault="00463CCA">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-B:  ___” C-905 PVC Water Main</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sidR="00FD007D">
        <w:rPr>
          <w:rFonts w:ascii="Times New Roman" w:hAnsi="Times New Roman"/>
          <w:bCs/>
        </w:rPr>
        <w:tab/>
      </w:r>
      <w:r>
        <w:rPr>
          <w:rFonts w:ascii="Times New Roman" w:hAnsi="Times New Roman"/>
          <w:bCs/>
        </w:rPr>
        <w:t>-per linear foot</w:t>
      </w:r>
    </w:p>
    <w:p w14:paraId="17C4F909" w14:textId="77777777" w:rsidR="0068135E" w:rsidRDefault="0068135E">
      <w:pPr>
        <w:tabs>
          <w:tab w:val="left" w:pos="-720"/>
        </w:tabs>
        <w:suppressAutoHyphens/>
        <w:jc w:val="both"/>
        <w:rPr>
          <w:rFonts w:ascii="Times New Roman" w:hAnsi="Times New Roman"/>
          <w:bCs/>
        </w:rPr>
      </w:pPr>
    </w:p>
    <w:p w14:paraId="7A92967F" w14:textId="77777777" w:rsidR="0068135E" w:rsidRDefault="0068135E">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w:t>
      </w:r>
      <w:r w:rsidR="00463CCA">
        <w:rPr>
          <w:rFonts w:ascii="Times New Roman" w:hAnsi="Times New Roman"/>
          <w:bCs/>
        </w:rPr>
        <w:t>C</w:t>
      </w:r>
      <w:r>
        <w:rPr>
          <w:rFonts w:ascii="Times New Roman" w:hAnsi="Times New Roman"/>
          <w:bCs/>
        </w:rPr>
        <w:t xml:space="preserve">:  ___" Ductile Iron Water Main                                             </w:t>
      </w:r>
      <w:r>
        <w:rPr>
          <w:rFonts w:ascii="Times New Roman" w:hAnsi="Times New Roman"/>
          <w:bCs/>
        </w:rPr>
        <w:tab/>
      </w:r>
      <w:r w:rsidR="00FD007D">
        <w:rPr>
          <w:rFonts w:ascii="Times New Roman" w:hAnsi="Times New Roman"/>
          <w:bCs/>
        </w:rPr>
        <w:tab/>
      </w:r>
      <w:r>
        <w:rPr>
          <w:rFonts w:ascii="Times New Roman" w:hAnsi="Times New Roman"/>
          <w:bCs/>
        </w:rPr>
        <w:t>-per linear foot</w:t>
      </w:r>
    </w:p>
    <w:p w14:paraId="64A48A3C" w14:textId="77777777" w:rsidR="0068135E" w:rsidRDefault="0068135E">
      <w:pPr>
        <w:tabs>
          <w:tab w:val="left" w:pos="-720"/>
        </w:tabs>
        <w:suppressAutoHyphens/>
        <w:jc w:val="both"/>
        <w:rPr>
          <w:rFonts w:ascii="Times New Roman" w:hAnsi="Times New Roman"/>
          <w:bCs/>
        </w:rPr>
      </w:pPr>
    </w:p>
    <w:p w14:paraId="175802A1" w14:textId="77777777" w:rsidR="0068135E" w:rsidRDefault="0068135E">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w:t>
      </w:r>
      <w:r w:rsidR="00463CCA">
        <w:rPr>
          <w:rFonts w:ascii="Times New Roman" w:hAnsi="Times New Roman"/>
          <w:bCs/>
        </w:rPr>
        <w:t>D</w:t>
      </w:r>
      <w:r>
        <w:rPr>
          <w:rFonts w:ascii="Times New Roman" w:hAnsi="Times New Roman"/>
          <w:bCs/>
        </w:rPr>
        <w:t xml:space="preserve">:  ___" Diameter Water Service                                               </w:t>
      </w:r>
      <w:r w:rsidR="00FD007D">
        <w:rPr>
          <w:rFonts w:ascii="Times New Roman" w:hAnsi="Times New Roman"/>
          <w:bCs/>
        </w:rPr>
        <w:tab/>
      </w:r>
      <w:r>
        <w:rPr>
          <w:rFonts w:ascii="Times New Roman" w:hAnsi="Times New Roman"/>
          <w:bCs/>
        </w:rPr>
        <w:t xml:space="preserve"> </w:t>
      </w:r>
      <w:r>
        <w:rPr>
          <w:rFonts w:ascii="Times New Roman" w:hAnsi="Times New Roman"/>
          <w:bCs/>
        </w:rPr>
        <w:tab/>
        <w:t>-per linear foot</w:t>
      </w:r>
    </w:p>
    <w:p w14:paraId="2669A45F" w14:textId="77777777" w:rsidR="0068135E" w:rsidRDefault="0068135E">
      <w:pPr>
        <w:tabs>
          <w:tab w:val="left" w:pos="-720"/>
        </w:tabs>
        <w:suppressAutoHyphens/>
        <w:jc w:val="both"/>
        <w:rPr>
          <w:rFonts w:ascii="Times New Roman" w:hAnsi="Times New Roman"/>
          <w:bCs/>
        </w:rPr>
      </w:pPr>
    </w:p>
    <w:p w14:paraId="3DD387BC" w14:textId="77777777" w:rsidR="0068135E" w:rsidRDefault="0068135E">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w:t>
      </w:r>
      <w:r w:rsidR="00463CCA">
        <w:rPr>
          <w:rFonts w:ascii="Times New Roman" w:hAnsi="Times New Roman"/>
          <w:bCs/>
        </w:rPr>
        <w:t>E</w:t>
      </w:r>
      <w:r>
        <w:rPr>
          <w:rFonts w:ascii="Times New Roman" w:hAnsi="Times New Roman"/>
          <w:bCs/>
        </w:rPr>
        <w:t xml:space="preserve">:  ___" Water Valve                                                               </w:t>
      </w:r>
      <w:r w:rsidR="00FD007D">
        <w:rPr>
          <w:rFonts w:ascii="Times New Roman" w:hAnsi="Times New Roman"/>
          <w:bCs/>
        </w:rPr>
        <w:tab/>
      </w:r>
      <w:r>
        <w:rPr>
          <w:rFonts w:ascii="Times New Roman" w:hAnsi="Times New Roman"/>
          <w:bCs/>
        </w:rPr>
        <w:t xml:space="preserve">   </w:t>
      </w:r>
      <w:r>
        <w:rPr>
          <w:rFonts w:ascii="Times New Roman" w:hAnsi="Times New Roman"/>
          <w:bCs/>
        </w:rPr>
        <w:tab/>
        <w:t>-per each</w:t>
      </w:r>
    </w:p>
    <w:p w14:paraId="770B0C1D" w14:textId="77777777" w:rsidR="0068135E" w:rsidRDefault="0068135E">
      <w:pPr>
        <w:tabs>
          <w:tab w:val="left" w:pos="-720"/>
        </w:tabs>
        <w:suppressAutoHyphens/>
        <w:jc w:val="both"/>
        <w:rPr>
          <w:rFonts w:ascii="Times New Roman" w:hAnsi="Times New Roman"/>
          <w:bCs/>
        </w:rPr>
      </w:pPr>
    </w:p>
    <w:p w14:paraId="7DDCA60C" w14:textId="77777777" w:rsidR="0068135E" w:rsidRDefault="0068135E">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w:t>
      </w:r>
      <w:r w:rsidR="00463CCA">
        <w:rPr>
          <w:rFonts w:ascii="Times New Roman" w:hAnsi="Times New Roman"/>
          <w:bCs/>
        </w:rPr>
        <w:t>F</w:t>
      </w:r>
      <w:r>
        <w:rPr>
          <w:rFonts w:ascii="Times New Roman" w:hAnsi="Times New Roman"/>
          <w:bCs/>
        </w:rPr>
        <w:t xml:space="preserve">:  ___" X ___” Hot Tapping Sleeve &amp; ___" Valve               </w:t>
      </w:r>
      <w:r w:rsidR="00FD007D">
        <w:rPr>
          <w:rFonts w:ascii="Times New Roman" w:hAnsi="Times New Roman"/>
          <w:bCs/>
        </w:rPr>
        <w:tab/>
      </w:r>
      <w:r>
        <w:rPr>
          <w:rFonts w:ascii="Times New Roman" w:hAnsi="Times New Roman"/>
          <w:bCs/>
        </w:rPr>
        <w:t xml:space="preserve">        </w:t>
      </w:r>
      <w:r>
        <w:rPr>
          <w:rFonts w:ascii="Times New Roman" w:hAnsi="Times New Roman"/>
          <w:bCs/>
        </w:rPr>
        <w:tab/>
        <w:t>-per each</w:t>
      </w:r>
    </w:p>
    <w:p w14:paraId="14DB21C2" w14:textId="77777777" w:rsidR="0068135E" w:rsidRDefault="00FD007D">
      <w:pPr>
        <w:tabs>
          <w:tab w:val="left" w:pos="-720"/>
        </w:tabs>
        <w:suppressAutoHyphens/>
        <w:jc w:val="both"/>
        <w:rPr>
          <w:rFonts w:ascii="Times New Roman" w:hAnsi="Times New Roman"/>
          <w:bCs/>
        </w:rPr>
      </w:pPr>
      <w:r>
        <w:rPr>
          <w:rFonts w:ascii="Times New Roman" w:hAnsi="Times New Roman"/>
          <w:bCs/>
        </w:rPr>
        <w:tab/>
      </w:r>
    </w:p>
    <w:p w14:paraId="35AACBA5" w14:textId="77777777" w:rsidR="0068135E" w:rsidRDefault="0068135E">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w:t>
      </w:r>
      <w:r w:rsidR="00463CCA">
        <w:rPr>
          <w:rFonts w:ascii="Times New Roman" w:hAnsi="Times New Roman"/>
          <w:bCs/>
        </w:rPr>
        <w:t>G</w:t>
      </w:r>
      <w:r>
        <w:rPr>
          <w:rFonts w:ascii="Times New Roman" w:hAnsi="Times New Roman"/>
          <w:bCs/>
        </w:rPr>
        <w:t xml:space="preserve">:  Fire Hydrant                                                                      </w:t>
      </w:r>
      <w:r w:rsidR="00FD007D">
        <w:rPr>
          <w:rFonts w:ascii="Times New Roman" w:hAnsi="Times New Roman"/>
          <w:bCs/>
        </w:rPr>
        <w:tab/>
      </w:r>
      <w:r>
        <w:rPr>
          <w:rFonts w:ascii="Times New Roman" w:hAnsi="Times New Roman"/>
          <w:bCs/>
        </w:rPr>
        <w:t xml:space="preserve">    </w:t>
      </w:r>
      <w:r>
        <w:rPr>
          <w:rFonts w:ascii="Times New Roman" w:hAnsi="Times New Roman"/>
          <w:bCs/>
        </w:rPr>
        <w:tab/>
        <w:t>-per each</w:t>
      </w:r>
    </w:p>
    <w:p w14:paraId="74534D4F" w14:textId="77777777" w:rsidR="0068135E" w:rsidRDefault="0068135E">
      <w:pPr>
        <w:tabs>
          <w:tab w:val="left" w:pos="-720"/>
        </w:tabs>
        <w:suppressAutoHyphens/>
        <w:jc w:val="both"/>
        <w:rPr>
          <w:rFonts w:ascii="Times New Roman" w:hAnsi="Times New Roman"/>
          <w:bCs/>
        </w:rPr>
      </w:pPr>
    </w:p>
    <w:p w14:paraId="3AC9BDC5" w14:textId="77777777" w:rsidR="0068135E" w:rsidRDefault="0068135E">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w:t>
      </w:r>
      <w:r w:rsidR="00463CCA">
        <w:rPr>
          <w:rFonts w:ascii="Times New Roman" w:hAnsi="Times New Roman"/>
          <w:bCs/>
        </w:rPr>
        <w:t>J</w:t>
      </w:r>
      <w:r>
        <w:rPr>
          <w:rFonts w:ascii="Times New Roman" w:hAnsi="Times New Roman"/>
          <w:bCs/>
        </w:rPr>
        <w:t xml:space="preserve">: </w:t>
      </w:r>
      <w:r w:rsidR="00CE1ABC">
        <w:rPr>
          <w:rFonts w:ascii="Times New Roman" w:hAnsi="Times New Roman"/>
          <w:bCs/>
        </w:rPr>
        <w:t xml:space="preserve">  </w:t>
      </w:r>
      <w:r>
        <w:rPr>
          <w:rFonts w:ascii="Times New Roman" w:hAnsi="Times New Roman"/>
          <w:bCs/>
        </w:rPr>
        <w:t xml:space="preserve">Relocate Fire Hydrant                                </w:t>
      </w:r>
      <w:r>
        <w:rPr>
          <w:rFonts w:ascii="Times New Roman" w:hAnsi="Times New Roman"/>
          <w:bCs/>
        </w:rPr>
        <w:tab/>
      </w:r>
      <w:r>
        <w:rPr>
          <w:rFonts w:ascii="Times New Roman" w:hAnsi="Times New Roman"/>
          <w:bCs/>
        </w:rPr>
        <w:tab/>
      </w:r>
      <w:r>
        <w:rPr>
          <w:rFonts w:ascii="Times New Roman" w:hAnsi="Times New Roman"/>
          <w:bCs/>
        </w:rPr>
        <w:tab/>
      </w:r>
      <w:r w:rsidR="00FD007D">
        <w:rPr>
          <w:rFonts w:ascii="Times New Roman" w:hAnsi="Times New Roman"/>
          <w:bCs/>
        </w:rPr>
        <w:tab/>
      </w:r>
      <w:r>
        <w:rPr>
          <w:rFonts w:ascii="Times New Roman" w:hAnsi="Times New Roman"/>
          <w:bCs/>
        </w:rPr>
        <w:t>-per each</w:t>
      </w:r>
    </w:p>
    <w:p w14:paraId="688201F6" w14:textId="77777777" w:rsidR="00393059" w:rsidRDefault="00393059">
      <w:pPr>
        <w:tabs>
          <w:tab w:val="left" w:pos="-720"/>
        </w:tabs>
        <w:suppressAutoHyphens/>
        <w:jc w:val="both"/>
        <w:rPr>
          <w:rFonts w:ascii="Times New Roman" w:hAnsi="Times New Roman"/>
          <w:bCs/>
        </w:rPr>
      </w:pPr>
    </w:p>
    <w:p w14:paraId="5E921A93" w14:textId="77777777" w:rsidR="00393059" w:rsidRDefault="00393059">
      <w:pPr>
        <w:tabs>
          <w:tab w:val="left" w:pos="-720"/>
        </w:tabs>
        <w:suppressAutoHyphens/>
        <w:jc w:val="both"/>
        <w:rPr>
          <w:rFonts w:ascii="Times New Roman" w:hAnsi="Times New Roman"/>
          <w:bCs/>
        </w:rPr>
      </w:pPr>
      <w:r>
        <w:rPr>
          <w:rFonts w:ascii="Times New Roman" w:hAnsi="Times New Roman"/>
          <w:bCs/>
        </w:rPr>
        <w:t>907-</w:t>
      </w:r>
      <w:r w:rsidR="00A8323F">
        <w:rPr>
          <w:rFonts w:ascii="Times New Roman" w:hAnsi="Times New Roman"/>
          <w:bCs/>
        </w:rPr>
        <w:t>644</w:t>
      </w:r>
      <w:r>
        <w:rPr>
          <w:rFonts w:ascii="Times New Roman" w:hAnsi="Times New Roman"/>
          <w:bCs/>
        </w:rPr>
        <w:t>-</w:t>
      </w:r>
      <w:r w:rsidR="00463CCA">
        <w:rPr>
          <w:rFonts w:ascii="Times New Roman" w:hAnsi="Times New Roman"/>
          <w:bCs/>
        </w:rPr>
        <w:t>K</w:t>
      </w:r>
      <w:r>
        <w:rPr>
          <w:rFonts w:ascii="Times New Roman" w:hAnsi="Times New Roman"/>
          <w:bCs/>
        </w:rPr>
        <w:t>:  ____” Line Stop</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sidR="00FD007D">
        <w:rPr>
          <w:rFonts w:ascii="Times New Roman" w:hAnsi="Times New Roman"/>
          <w:bCs/>
        </w:rPr>
        <w:tab/>
      </w:r>
      <w:r>
        <w:rPr>
          <w:rFonts w:ascii="Times New Roman" w:hAnsi="Times New Roman"/>
          <w:bCs/>
        </w:rPr>
        <w:t>-per each</w:t>
      </w:r>
    </w:p>
    <w:p w14:paraId="26125BEF" w14:textId="77777777" w:rsidR="00F43E36" w:rsidRDefault="00F43E36">
      <w:pPr>
        <w:tabs>
          <w:tab w:val="left" w:pos="-720"/>
        </w:tabs>
        <w:suppressAutoHyphens/>
        <w:jc w:val="both"/>
        <w:rPr>
          <w:rFonts w:ascii="Times New Roman" w:hAnsi="Times New Roman"/>
          <w:bCs/>
        </w:rPr>
      </w:pPr>
    </w:p>
    <w:p w14:paraId="295DB432" w14:textId="77777777" w:rsidR="00F43E36" w:rsidRDefault="00F43E36">
      <w:pPr>
        <w:tabs>
          <w:tab w:val="left" w:pos="-720"/>
        </w:tabs>
        <w:suppressAutoHyphens/>
        <w:jc w:val="both"/>
        <w:rPr>
          <w:rFonts w:ascii="Times New Roman" w:hAnsi="Times New Roman"/>
          <w:bCs/>
        </w:rPr>
      </w:pPr>
      <w:r>
        <w:rPr>
          <w:rFonts w:ascii="Times New Roman" w:hAnsi="Times New Roman"/>
          <w:bCs/>
        </w:rPr>
        <w:t>907-644-L:  ____” Insertion Valve</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t>-per each</w:t>
      </w:r>
    </w:p>
    <w:p w14:paraId="0AD6A9E0" w14:textId="77777777" w:rsidR="00F43E36" w:rsidRDefault="00F43E36">
      <w:pPr>
        <w:tabs>
          <w:tab w:val="left" w:pos="-720"/>
        </w:tabs>
        <w:suppressAutoHyphens/>
        <w:jc w:val="both"/>
        <w:rPr>
          <w:rFonts w:ascii="Times New Roman" w:hAnsi="Times New Roman"/>
          <w:bCs/>
        </w:rPr>
      </w:pPr>
    </w:p>
    <w:p w14:paraId="683FA354" w14:textId="54B363DE" w:rsidR="00F43E36" w:rsidRDefault="00F43E36">
      <w:pPr>
        <w:tabs>
          <w:tab w:val="left" w:pos="-720"/>
        </w:tabs>
        <w:suppressAutoHyphens/>
        <w:jc w:val="both"/>
        <w:rPr>
          <w:rFonts w:ascii="Times New Roman" w:hAnsi="Times New Roman"/>
          <w:bCs/>
        </w:rPr>
      </w:pPr>
      <w:r>
        <w:rPr>
          <w:rFonts w:ascii="Times New Roman" w:hAnsi="Times New Roman"/>
          <w:bCs/>
        </w:rPr>
        <w:t>907-644-M: ____” Water Meter and Box (all sizes, depths, and types)</w:t>
      </w:r>
      <w:r>
        <w:rPr>
          <w:rFonts w:ascii="Times New Roman" w:hAnsi="Times New Roman"/>
          <w:bCs/>
        </w:rPr>
        <w:tab/>
      </w:r>
      <w:r>
        <w:rPr>
          <w:rFonts w:ascii="Times New Roman" w:hAnsi="Times New Roman"/>
          <w:bCs/>
        </w:rPr>
        <w:tab/>
        <w:t>- per each</w:t>
      </w:r>
    </w:p>
    <w:p w14:paraId="010B2753" w14:textId="23F04F4E" w:rsidR="00A64A67" w:rsidRDefault="00A64A67">
      <w:pPr>
        <w:tabs>
          <w:tab w:val="left" w:pos="-720"/>
        </w:tabs>
        <w:suppressAutoHyphens/>
        <w:jc w:val="both"/>
        <w:rPr>
          <w:rFonts w:ascii="Times New Roman" w:hAnsi="Times New Roman"/>
          <w:bCs/>
        </w:rPr>
      </w:pPr>
    </w:p>
    <w:p w14:paraId="551F26FF" w14:textId="29D9DF60" w:rsidR="00A64A67" w:rsidRDefault="00A64A67">
      <w:pPr>
        <w:tabs>
          <w:tab w:val="left" w:pos="-720"/>
        </w:tabs>
        <w:suppressAutoHyphens/>
        <w:jc w:val="both"/>
        <w:rPr>
          <w:rFonts w:ascii="Times New Roman" w:hAnsi="Times New Roman"/>
          <w:bCs/>
        </w:rPr>
      </w:pPr>
      <w:r>
        <w:rPr>
          <w:rFonts w:ascii="Times New Roman" w:hAnsi="Times New Roman"/>
          <w:bCs/>
        </w:rPr>
        <w:t>907-644-N: _____Ductile Iron Fittings</w:t>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r>
      <w:r>
        <w:rPr>
          <w:rFonts w:ascii="Times New Roman" w:hAnsi="Times New Roman"/>
          <w:bCs/>
        </w:rPr>
        <w:tab/>
        <w:t>-per pound</w:t>
      </w:r>
    </w:p>
    <w:p w14:paraId="6C69CD1E" w14:textId="77777777" w:rsidR="0068135E" w:rsidRDefault="0068135E">
      <w:pPr>
        <w:tabs>
          <w:tab w:val="left" w:pos="-720"/>
        </w:tabs>
        <w:suppressAutoHyphens/>
        <w:jc w:val="both"/>
        <w:rPr>
          <w:rFonts w:ascii="Times New Roman" w:hAnsi="Times New Roman"/>
          <w:bCs/>
        </w:rPr>
      </w:pPr>
    </w:p>
    <w:sectPr w:rsidR="0068135E">
      <w:headerReference w:type="default" r:id="rId8"/>
      <w:footerReference w:type="default" r:id="rId9"/>
      <w:headerReference w:type="first" r:id="rId10"/>
      <w:footerReference w:type="first" r:id="rId11"/>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91181" w14:textId="77777777" w:rsidR="0059060B" w:rsidRDefault="0059060B">
      <w:pPr>
        <w:spacing w:line="20" w:lineRule="exact"/>
      </w:pPr>
    </w:p>
  </w:endnote>
  <w:endnote w:type="continuationSeparator" w:id="0">
    <w:p w14:paraId="7168F3ED" w14:textId="77777777" w:rsidR="0059060B" w:rsidRDefault="0059060B">
      <w:r>
        <w:t xml:space="preserve"> </w:t>
      </w:r>
    </w:p>
  </w:endnote>
  <w:endnote w:type="continuationNotice" w:id="1">
    <w:p w14:paraId="001BBD62" w14:textId="77777777" w:rsidR="0059060B" w:rsidRDefault="0059060B">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2F7D91" w14:textId="77777777" w:rsidR="00F3068C" w:rsidRDefault="00F3068C">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6CF0F98B" w14:textId="77777777" w:rsidR="00F3068C" w:rsidRDefault="00F3068C">
    <w:pPr>
      <w:pStyle w:val="Footer"/>
      <w:jc w:val="center"/>
      <w:rPr>
        <w:rFonts w:ascii="Times New Roman" w:hAnsi="Times New Roman"/>
      </w:rPr>
    </w:pPr>
    <w:r>
      <w:rPr>
        <w:rFonts w:ascii="Times New Roman" w:hAnsi="Times New Roman"/>
      </w:rPr>
      <w:t>Water Mains and Appurtenances</w:t>
    </w:r>
  </w:p>
  <w:p w14:paraId="73A2297A" w14:textId="77777777" w:rsidR="00F3068C" w:rsidRDefault="00F3068C">
    <w:pPr>
      <w:pStyle w:val="Footer"/>
      <w:jc w:val="center"/>
      <w:rPr>
        <w:rFonts w:ascii="Times New Roman" w:hAnsi="Times New Roman"/>
      </w:rPr>
    </w:pPr>
    <w:r>
      <w:rPr>
        <w:rFonts w:ascii="Times New Roman" w:hAnsi="Times New Roman"/>
      </w:rPr>
      <w:t>Section 907-</w:t>
    </w:r>
    <w:r w:rsidR="00A8323F">
      <w:rPr>
        <w:rFonts w:ascii="Times New Roman" w:hAnsi="Times New Roman"/>
      </w:rPr>
      <w:t>644</w:t>
    </w:r>
    <w:r>
      <w:rPr>
        <w:rFonts w:ascii="Times New Roman" w:hAnsi="Times New Roman"/>
      </w:rPr>
      <w:t>-1</w:t>
    </w:r>
  </w:p>
  <w:p w14:paraId="2F1E2163" w14:textId="77777777" w:rsidR="00F3068C" w:rsidRDefault="00F3068C">
    <w:pPr>
      <w:pStyle w:val="Footer"/>
      <w:jc w:val="cente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385137">
      <w:rPr>
        <w:rStyle w:val="PageNumber"/>
        <w:rFonts w:ascii="Times New Roman" w:hAnsi="Times New Roman"/>
        <w:noProof/>
      </w:rPr>
      <w:t>17</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385137">
      <w:rPr>
        <w:rStyle w:val="PageNumber"/>
        <w:rFonts w:ascii="Times New Roman" w:hAnsi="Times New Roman"/>
        <w:noProof/>
      </w:rPr>
      <w:t>18</w:t>
    </w:r>
    <w:r>
      <w:rPr>
        <w:rStyle w:val="PageNumber"/>
        <w:rFonts w:ascii="Times New Roman" w:hAnsi="Times New Roman"/>
      </w:rPr>
      <w:fldChar w:fldCharType="end"/>
    </w:r>
    <w:r>
      <w:rPr>
        <w:rStyle w:val="PageNumber"/>
        <w:rFonts w:ascii="Times New Roman" w:hAnsi="Times New Roman"/>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902BC" w14:textId="77777777" w:rsidR="00F3068C" w:rsidRDefault="00F3068C">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1EAAC3F6" w14:textId="77777777" w:rsidR="00F3068C" w:rsidRDefault="00F3068C">
    <w:pPr>
      <w:pStyle w:val="Footer"/>
      <w:jc w:val="center"/>
      <w:rPr>
        <w:rFonts w:ascii="Times New Roman" w:hAnsi="Times New Roman"/>
      </w:rPr>
    </w:pPr>
    <w:r>
      <w:rPr>
        <w:rFonts w:ascii="Times New Roman" w:hAnsi="Times New Roman"/>
      </w:rPr>
      <w:t>Water Mains and Appurtenances</w:t>
    </w:r>
  </w:p>
  <w:p w14:paraId="182C69CB" w14:textId="77777777" w:rsidR="00F3068C" w:rsidRDefault="00F3068C">
    <w:pPr>
      <w:pStyle w:val="Footer"/>
      <w:jc w:val="center"/>
      <w:rPr>
        <w:rFonts w:ascii="Times New Roman" w:hAnsi="Times New Roman"/>
      </w:rPr>
    </w:pPr>
    <w:r>
      <w:rPr>
        <w:rFonts w:ascii="Times New Roman" w:hAnsi="Times New Roman"/>
      </w:rPr>
      <w:t>Section 907-</w:t>
    </w:r>
    <w:r w:rsidR="00A8323F">
      <w:rPr>
        <w:rFonts w:ascii="Times New Roman" w:hAnsi="Times New Roman"/>
      </w:rPr>
      <w:t>644</w:t>
    </w:r>
    <w:r>
      <w:rPr>
        <w:rFonts w:ascii="Times New Roman" w:hAnsi="Times New Roman"/>
      </w:rPr>
      <w:t>-1</w:t>
    </w:r>
  </w:p>
  <w:p w14:paraId="7AE357C6" w14:textId="77777777" w:rsidR="00F3068C" w:rsidRDefault="00F3068C">
    <w:pPr>
      <w:pStyle w:val="Footer"/>
      <w:jc w:val="cente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385137">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385137">
      <w:rPr>
        <w:rStyle w:val="PageNumber"/>
        <w:rFonts w:ascii="Times New Roman" w:hAnsi="Times New Roman"/>
        <w:noProof/>
      </w:rPr>
      <w:t>18</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EDE8D" w14:textId="77777777" w:rsidR="0059060B" w:rsidRDefault="0059060B">
      <w:r>
        <w:separator/>
      </w:r>
    </w:p>
  </w:footnote>
  <w:footnote w:type="continuationSeparator" w:id="0">
    <w:p w14:paraId="31413E50" w14:textId="77777777" w:rsidR="0059060B" w:rsidRDefault="005906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C8CFA8" w14:textId="77777777" w:rsidR="00F3068C" w:rsidRDefault="00F3068C">
    <w:pPr>
      <w:pStyle w:val="Header"/>
      <w:rPr>
        <w:rFonts w:ascii="Times New Roman" w:hAnsi="Times New Roman"/>
      </w:rPr>
    </w:pPr>
    <w:r>
      <w:rPr>
        <w:rFonts w:ascii="Times New Roman" w:hAnsi="Times New Roman"/>
      </w:rPr>
      <w:t>SPECIAL PROVISION NO. 907-</w:t>
    </w:r>
    <w:r w:rsidR="00A8323F">
      <w:rPr>
        <w:rFonts w:ascii="Times New Roman" w:hAnsi="Times New Roman"/>
      </w:rPr>
      <w:t>644</w:t>
    </w:r>
    <w:r>
      <w:rPr>
        <w:rFonts w:ascii="Times New Roman" w:hAnsi="Times New Roman"/>
      </w:rPr>
      <w:t>-1 (Continued)</w:t>
    </w:r>
  </w:p>
  <w:p w14:paraId="0DD32B43" w14:textId="77777777" w:rsidR="00F3068C" w:rsidRDefault="00F3068C">
    <w:pPr>
      <w:pStyle w:val="Header"/>
      <w:rPr>
        <w:rFonts w:ascii="Times New Roman" w:hAnsi="Times New Roman"/>
        <w:b/>
        <w:bCs/>
      </w:rPr>
    </w:pPr>
    <w:r>
      <w:rPr>
        <w:rFonts w:ascii="Times New Roman" w:hAnsi="Times New Roman"/>
        <w:b/>
        <w:bCs/>
      </w:rPr>
      <w:t>______________________________________________________________________________</w:t>
    </w:r>
  </w:p>
  <w:p w14:paraId="792F6AE6" w14:textId="77777777" w:rsidR="00F3068C" w:rsidRDefault="00F3068C">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016AA" w14:textId="77777777" w:rsidR="00F3068C" w:rsidRDefault="00F3068C">
    <w:pPr>
      <w:pStyle w:val="Header"/>
      <w:rPr>
        <w:rFonts w:ascii="Times New Roman" w:hAnsi="Times New Roman"/>
        <w:b/>
        <w:bCs/>
      </w:rPr>
    </w:pPr>
    <w:r>
      <w:rPr>
        <w:rFonts w:ascii="Times New Roman" w:hAnsi="Times New Roman"/>
        <w:b/>
        <w:bCs/>
      </w:rPr>
      <w:t>______________________________________________________________________________</w:t>
    </w:r>
  </w:p>
  <w:p w14:paraId="7AC27842" w14:textId="77777777" w:rsidR="00F3068C" w:rsidRDefault="00F306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222A0E"/>
    <w:multiLevelType w:val="hybridMultilevel"/>
    <w:tmpl w:val="32E62C96"/>
    <w:lvl w:ilvl="0" w:tplc="71EE1968">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 w15:restartNumberingAfterBreak="0">
    <w:nsid w:val="453C3F7C"/>
    <w:multiLevelType w:val="hybridMultilevel"/>
    <w:tmpl w:val="F4DEAFF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y LeBatard">
    <w15:presenceInfo w15:providerId="AD" w15:userId="S::clebatard@biloxi.ms.us::9530727b-a639-4cab-a5af-2fa4629b63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377"/>
    <w:rsid w:val="00011956"/>
    <w:rsid w:val="00012BCC"/>
    <w:rsid w:val="000376B7"/>
    <w:rsid w:val="00055775"/>
    <w:rsid w:val="0007109C"/>
    <w:rsid w:val="00071EBC"/>
    <w:rsid w:val="00086824"/>
    <w:rsid w:val="000914FC"/>
    <w:rsid w:val="000973F9"/>
    <w:rsid w:val="000A78F3"/>
    <w:rsid w:val="000B75DD"/>
    <w:rsid w:val="000E5149"/>
    <w:rsid w:val="000F1599"/>
    <w:rsid w:val="000F6AA6"/>
    <w:rsid w:val="00101001"/>
    <w:rsid w:val="00101E5E"/>
    <w:rsid w:val="00102C96"/>
    <w:rsid w:val="00106478"/>
    <w:rsid w:val="00107D6D"/>
    <w:rsid w:val="00113CB4"/>
    <w:rsid w:val="00115FDC"/>
    <w:rsid w:val="00116FE0"/>
    <w:rsid w:val="00121D2A"/>
    <w:rsid w:val="00124B6B"/>
    <w:rsid w:val="00125664"/>
    <w:rsid w:val="00127692"/>
    <w:rsid w:val="00133ABC"/>
    <w:rsid w:val="0013450D"/>
    <w:rsid w:val="00135B70"/>
    <w:rsid w:val="00140DDE"/>
    <w:rsid w:val="00150649"/>
    <w:rsid w:val="001557BB"/>
    <w:rsid w:val="00161257"/>
    <w:rsid w:val="001A111F"/>
    <w:rsid w:val="001B006F"/>
    <w:rsid w:val="001C57B5"/>
    <w:rsid w:val="001D2238"/>
    <w:rsid w:val="001D254B"/>
    <w:rsid w:val="001D62DB"/>
    <w:rsid w:val="001E5194"/>
    <w:rsid w:val="001F532B"/>
    <w:rsid w:val="001F564C"/>
    <w:rsid w:val="00212DCA"/>
    <w:rsid w:val="00214926"/>
    <w:rsid w:val="002249EA"/>
    <w:rsid w:val="00231E48"/>
    <w:rsid w:val="00244A59"/>
    <w:rsid w:val="0025175F"/>
    <w:rsid w:val="00254A41"/>
    <w:rsid w:val="00254B30"/>
    <w:rsid w:val="00262697"/>
    <w:rsid w:val="00263984"/>
    <w:rsid w:val="002674B7"/>
    <w:rsid w:val="00273E84"/>
    <w:rsid w:val="00291B4C"/>
    <w:rsid w:val="002A2725"/>
    <w:rsid w:val="002A2C18"/>
    <w:rsid w:val="002C7189"/>
    <w:rsid w:val="002C7970"/>
    <w:rsid w:val="002D317E"/>
    <w:rsid w:val="002D3C5E"/>
    <w:rsid w:val="002D42EC"/>
    <w:rsid w:val="00300DD9"/>
    <w:rsid w:val="00305507"/>
    <w:rsid w:val="003128C9"/>
    <w:rsid w:val="00314F34"/>
    <w:rsid w:val="00314FD7"/>
    <w:rsid w:val="00341842"/>
    <w:rsid w:val="00342580"/>
    <w:rsid w:val="00363484"/>
    <w:rsid w:val="00366CC7"/>
    <w:rsid w:val="00367AC4"/>
    <w:rsid w:val="003824A7"/>
    <w:rsid w:val="003836F3"/>
    <w:rsid w:val="00385137"/>
    <w:rsid w:val="00393059"/>
    <w:rsid w:val="00393446"/>
    <w:rsid w:val="00397A22"/>
    <w:rsid w:val="003B62E5"/>
    <w:rsid w:val="003B7153"/>
    <w:rsid w:val="003C3553"/>
    <w:rsid w:val="003D54BA"/>
    <w:rsid w:val="003E0A48"/>
    <w:rsid w:val="003E5FB7"/>
    <w:rsid w:val="004057D0"/>
    <w:rsid w:val="00407497"/>
    <w:rsid w:val="004135A0"/>
    <w:rsid w:val="004136B8"/>
    <w:rsid w:val="00417106"/>
    <w:rsid w:val="00421479"/>
    <w:rsid w:val="0042293B"/>
    <w:rsid w:val="00425368"/>
    <w:rsid w:val="00442170"/>
    <w:rsid w:val="00442D6A"/>
    <w:rsid w:val="00463CCA"/>
    <w:rsid w:val="0046679D"/>
    <w:rsid w:val="004718DF"/>
    <w:rsid w:val="004B2E3C"/>
    <w:rsid w:val="004C412B"/>
    <w:rsid w:val="004C4C11"/>
    <w:rsid w:val="004F0929"/>
    <w:rsid w:val="004F20DA"/>
    <w:rsid w:val="004F5BD9"/>
    <w:rsid w:val="005044BD"/>
    <w:rsid w:val="005173FE"/>
    <w:rsid w:val="005514B2"/>
    <w:rsid w:val="00552DCF"/>
    <w:rsid w:val="0055544E"/>
    <w:rsid w:val="00556AB4"/>
    <w:rsid w:val="00570BD7"/>
    <w:rsid w:val="00573066"/>
    <w:rsid w:val="0057637B"/>
    <w:rsid w:val="0057643D"/>
    <w:rsid w:val="0057708E"/>
    <w:rsid w:val="00582136"/>
    <w:rsid w:val="0059060B"/>
    <w:rsid w:val="00591A9D"/>
    <w:rsid w:val="005B2A5C"/>
    <w:rsid w:val="005B2E8A"/>
    <w:rsid w:val="005C1C4B"/>
    <w:rsid w:val="005C72E1"/>
    <w:rsid w:val="005D3A2B"/>
    <w:rsid w:val="005F1B54"/>
    <w:rsid w:val="005F2B77"/>
    <w:rsid w:val="005F73BE"/>
    <w:rsid w:val="0060027A"/>
    <w:rsid w:val="006011F2"/>
    <w:rsid w:val="006167A0"/>
    <w:rsid w:val="00623E10"/>
    <w:rsid w:val="006528D5"/>
    <w:rsid w:val="00657D1A"/>
    <w:rsid w:val="00661D13"/>
    <w:rsid w:val="006729E8"/>
    <w:rsid w:val="00676A4D"/>
    <w:rsid w:val="0068135E"/>
    <w:rsid w:val="00682E66"/>
    <w:rsid w:val="00693F89"/>
    <w:rsid w:val="006B273E"/>
    <w:rsid w:val="006B2BEB"/>
    <w:rsid w:val="006E538C"/>
    <w:rsid w:val="006F066B"/>
    <w:rsid w:val="007044AE"/>
    <w:rsid w:val="007047B4"/>
    <w:rsid w:val="007117B1"/>
    <w:rsid w:val="0071560A"/>
    <w:rsid w:val="00723FC8"/>
    <w:rsid w:val="00731281"/>
    <w:rsid w:val="007373D0"/>
    <w:rsid w:val="0073761F"/>
    <w:rsid w:val="007406E4"/>
    <w:rsid w:val="0074099A"/>
    <w:rsid w:val="00754CA9"/>
    <w:rsid w:val="007647B4"/>
    <w:rsid w:val="00770385"/>
    <w:rsid w:val="007902F7"/>
    <w:rsid w:val="00790377"/>
    <w:rsid w:val="007A604A"/>
    <w:rsid w:val="007A67B0"/>
    <w:rsid w:val="007B00E3"/>
    <w:rsid w:val="007B3E1A"/>
    <w:rsid w:val="007C41D8"/>
    <w:rsid w:val="007E4682"/>
    <w:rsid w:val="007F3AD5"/>
    <w:rsid w:val="00805A30"/>
    <w:rsid w:val="00805F0E"/>
    <w:rsid w:val="00810338"/>
    <w:rsid w:val="008221D0"/>
    <w:rsid w:val="008271D8"/>
    <w:rsid w:val="00870EDF"/>
    <w:rsid w:val="00871F5B"/>
    <w:rsid w:val="008730F0"/>
    <w:rsid w:val="00874004"/>
    <w:rsid w:val="00880907"/>
    <w:rsid w:val="00882175"/>
    <w:rsid w:val="00885B9C"/>
    <w:rsid w:val="0088613F"/>
    <w:rsid w:val="008A3814"/>
    <w:rsid w:val="008A3C82"/>
    <w:rsid w:val="008A5EB5"/>
    <w:rsid w:val="008B4939"/>
    <w:rsid w:val="008C0C87"/>
    <w:rsid w:val="008C334F"/>
    <w:rsid w:val="008C7EC9"/>
    <w:rsid w:val="008D33E3"/>
    <w:rsid w:val="008D601F"/>
    <w:rsid w:val="008D73EA"/>
    <w:rsid w:val="008E1493"/>
    <w:rsid w:val="008E2A6F"/>
    <w:rsid w:val="00920AD0"/>
    <w:rsid w:val="00927229"/>
    <w:rsid w:val="00943F80"/>
    <w:rsid w:val="00946CBB"/>
    <w:rsid w:val="009525F7"/>
    <w:rsid w:val="00961256"/>
    <w:rsid w:val="009646B2"/>
    <w:rsid w:val="00972A79"/>
    <w:rsid w:val="00973C9C"/>
    <w:rsid w:val="009768E5"/>
    <w:rsid w:val="00983581"/>
    <w:rsid w:val="00985765"/>
    <w:rsid w:val="009A155B"/>
    <w:rsid w:val="009A60E2"/>
    <w:rsid w:val="009B0BB1"/>
    <w:rsid w:val="009B3A5B"/>
    <w:rsid w:val="009C2EA1"/>
    <w:rsid w:val="009E0C1C"/>
    <w:rsid w:val="009F3C45"/>
    <w:rsid w:val="009F67E5"/>
    <w:rsid w:val="00A0009F"/>
    <w:rsid w:val="00A01BE8"/>
    <w:rsid w:val="00A1376D"/>
    <w:rsid w:val="00A238D8"/>
    <w:rsid w:val="00A547E3"/>
    <w:rsid w:val="00A561CF"/>
    <w:rsid w:val="00A56A34"/>
    <w:rsid w:val="00A64A67"/>
    <w:rsid w:val="00A6518F"/>
    <w:rsid w:val="00A674C5"/>
    <w:rsid w:val="00A676D9"/>
    <w:rsid w:val="00A8323F"/>
    <w:rsid w:val="00A84F79"/>
    <w:rsid w:val="00A87A4B"/>
    <w:rsid w:val="00A90E05"/>
    <w:rsid w:val="00A91632"/>
    <w:rsid w:val="00A917E6"/>
    <w:rsid w:val="00AA38B8"/>
    <w:rsid w:val="00AA41C4"/>
    <w:rsid w:val="00AA7647"/>
    <w:rsid w:val="00AA765D"/>
    <w:rsid w:val="00AB48DA"/>
    <w:rsid w:val="00AC07D7"/>
    <w:rsid w:val="00AD56D9"/>
    <w:rsid w:val="00AE1169"/>
    <w:rsid w:val="00AE50D9"/>
    <w:rsid w:val="00AE5532"/>
    <w:rsid w:val="00AE735F"/>
    <w:rsid w:val="00AF2FF7"/>
    <w:rsid w:val="00B07BE6"/>
    <w:rsid w:val="00B12809"/>
    <w:rsid w:val="00B27A97"/>
    <w:rsid w:val="00B31FC5"/>
    <w:rsid w:val="00B377FD"/>
    <w:rsid w:val="00B40E32"/>
    <w:rsid w:val="00B434C1"/>
    <w:rsid w:val="00B55ACE"/>
    <w:rsid w:val="00B65AA2"/>
    <w:rsid w:val="00B729ED"/>
    <w:rsid w:val="00B75530"/>
    <w:rsid w:val="00B77905"/>
    <w:rsid w:val="00B83B73"/>
    <w:rsid w:val="00B83E23"/>
    <w:rsid w:val="00B844F6"/>
    <w:rsid w:val="00B972CA"/>
    <w:rsid w:val="00BA2DA1"/>
    <w:rsid w:val="00BA4BE7"/>
    <w:rsid w:val="00BD2A21"/>
    <w:rsid w:val="00BE18A6"/>
    <w:rsid w:val="00BF0FCB"/>
    <w:rsid w:val="00C03ACE"/>
    <w:rsid w:val="00C040E4"/>
    <w:rsid w:val="00C06A2E"/>
    <w:rsid w:val="00C07A11"/>
    <w:rsid w:val="00C313C3"/>
    <w:rsid w:val="00C35E86"/>
    <w:rsid w:val="00C443D9"/>
    <w:rsid w:val="00C5011D"/>
    <w:rsid w:val="00C62FCC"/>
    <w:rsid w:val="00C83E43"/>
    <w:rsid w:val="00CA59F2"/>
    <w:rsid w:val="00CA760E"/>
    <w:rsid w:val="00CB5C83"/>
    <w:rsid w:val="00CC5715"/>
    <w:rsid w:val="00CC77C6"/>
    <w:rsid w:val="00CD4B3D"/>
    <w:rsid w:val="00CE1A26"/>
    <w:rsid w:val="00CE1ABC"/>
    <w:rsid w:val="00CF19E4"/>
    <w:rsid w:val="00D01898"/>
    <w:rsid w:val="00D02EDE"/>
    <w:rsid w:val="00D062C5"/>
    <w:rsid w:val="00D1062A"/>
    <w:rsid w:val="00D126B3"/>
    <w:rsid w:val="00D17EA0"/>
    <w:rsid w:val="00D21A59"/>
    <w:rsid w:val="00D34175"/>
    <w:rsid w:val="00D349F4"/>
    <w:rsid w:val="00D36D61"/>
    <w:rsid w:val="00D413C0"/>
    <w:rsid w:val="00D47B53"/>
    <w:rsid w:val="00D55EBD"/>
    <w:rsid w:val="00D618A5"/>
    <w:rsid w:val="00D63000"/>
    <w:rsid w:val="00D707AF"/>
    <w:rsid w:val="00D75664"/>
    <w:rsid w:val="00D75CB8"/>
    <w:rsid w:val="00D80804"/>
    <w:rsid w:val="00D91745"/>
    <w:rsid w:val="00DA267B"/>
    <w:rsid w:val="00DA5B4E"/>
    <w:rsid w:val="00DA7AB1"/>
    <w:rsid w:val="00DB2BDE"/>
    <w:rsid w:val="00DC4B51"/>
    <w:rsid w:val="00DD7ED2"/>
    <w:rsid w:val="00DF12BD"/>
    <w:rsid w:val="00E01BC0"/>
    <w:rsid w:val="00E04478"/>
    <w:rsid w:val="00E0727F"/>
    <w:rsid w:val="00E12005"/>
    <w:rsid w:val="00E30759"/>
    <w:rsid w:val="00E31921"/>
    <w:rsid w:val="00E421F1"/>
    <w:rsid w:val="00E46A80"/>
    <w:rsid w:val="00E578C1"/>
    <w:rsid w:val="00E662C0"/>
    <w:rsid w:val="00E76CD8"/>
    <w:rsid w:val="00E77208"/>
    <w:rsid w:val="00E81C9F"/>
    <w:rsid w:val="00E81EBE"/>
    <w:rsid w:val="00E911B7"/>
    <w:rsid w:val="00E925F8"/>
    <w:rsid w:val="00EA5C83"/>
    <w:rsid w:val="00EC019F"/>
    <w:rsid w:val="00EC230F"/>
    <w:rsid w:val="00ED6F78"/>
    <w:rsid w:val="00EE0CE9"/>
    <w:rsid w:val="00EF5FC4"/>
    <w:rsid w:val="00EF762C"/>
    <w:rsid w:val="00F16C62"/>
    <w:rsid w:val="00F1723C"/>
    <w:rsid w:val="00F27397"/>
    <w:rsid w:val="00F3068C"/>
    <w:rsid w:val="00F346F7"/>
    <w:rsid w:val="00F35C32"/>
    <w:rsid w:val="00F43E36"/>
    <w:rsid w:val="00F44086"/>
    <w:rsid w:val="00F50CF5"/>
    <w:rsid w:val="00F56F89"/>
    <w:rsid w:val="00F71E61"/>
    <w:rsid w:val="00F76710"/>
    <w:rsid w:val="00F80A06"/>
    <w:rsid w:val="00F852D8"/>
    <w:rsid w:val="00F90188"/>
    <w:rsid w:val="00FB43E9"/>
    <w:rsid w:val="00FB61F3"/>
    <w:rsid w:val="00FC397C"/>
    <w:rsid w:val="00FC5485"/>
    <w:rsid w:val="00FC6561"/>
    <w:rsid w:val="00FD007D"/>
    <w:rsid w:val="00FE03B1"/>
    <w:rsid w:val="00FE0853"/>
    <w:rsid w:val="00FE3F80"/>
    <w:rsid w:val="00FE7AEE"/>
    <w:rsid w:val="00FF237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6CD4E"/>
  <w15:chartTrackingRefBased/>
  <w15:docId w15:val="{95983426-7DBB-4F65-93C8-E0B80EF9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3">
    <w:name w:val="heading 3"/>
    <w:basedOn w:val="Normal"/>
    <w:next w:val="Normal"/>
    <w:qFormat/>
    <w:pPr>
      <w:keepNext/>
      <w:ind w:left="1440"/>
      <w:outlineLvl w:val="2"/>
    </w:pPr>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720"/>
      </w:tabs>
      <w:suppressAutoHyphens/>
      <w:jc w:val="both"/>
    </w:pPr>
    <w:rPr>
      <w:rFonts w:ascii="Times New Roman" w:hAnsi="Times New Roman"/>
      <w:bCs/>
    </w:rPr>
  </w:style>
  <w:style w:type="paragraph" w:styleId="BodyTextIndent2">
    <w:name w:val="Body Text Indent 2"/>
    <w:basedOn w:val="Normal"/>
    <w:semiHidden/>
    <w:pPr>
      <w:ind w:left="2160"/>
    </w:pPr>
    <w:rPr>
      <w:rFonts w:ascii="Times New Roman" w:hAnsi="Times New Roman"/>
    </w:rPr>
  </w:style>
  <w:style w:type="paragraph" w:styleId="BodyText2">
    <w:name w:val="Body Text 2"/>
    <w:basedOn w:val="Normal"/>
    <w:semiHidden/>
    <w:pPr>
      <w:tabs>
        <w:tab w:val="left" w:pos="-720"/>
      </w:tabs>
      <w:suppressAutoHyphens/>
      <w:jc w:val="both"/>
    </w:pPr>
    <w:rPr>
      <w:rFonts w:ascii="Times New Roman" w:hAnsi="Times New Roman"/>
      <w:bCs/>
      <w:color w:val="FF0000"/>
    </w:rPr>
  </w:style>
  <w:style w:type="paragraph" w:styleId="Title">
    <w:name w:val="Title"/>
    <w:basedOn w:val="Normal"/>
    <w:qFormat/>
    <w:pPr>
      <w:tabs>
        <w:tab w:val="center" w:pos="4680"/>
      </w:tabs>
      <w:suppressAutoHyphens/>
      <w:jc w:val="center"/>
    </w:pPr>
    <w:rPr>
      <w:rFonts w:ascii="Times New Roman" w:hAnsi="Times New Roman"/>
      <w:b/>
    </w:rPr>
  </w:style>
  <w:style w:type="paragraph" w:styleId="BalloonText">
    <w:name w:val="Balloon Text"/>
    <w:basedOn w:val="Normal"/>
    <w:link w:val="BalloonTextChar"/>
    <w:uiPriority w:val="99"/>
    <w:semiHidden/>
    <w:unhideWhenUsed/>
    <w:rsid w:val="005D3A2B"/>
    <w:rPr>
      <w:rFonts w:ascii="Tahoma" w:hAnsi="Tahoma" w:cs="Tahoma"/>
      <w:sz w:val="16"/>
      <w:szCs w:val="16"/>
    </w:rPr>
  </w:style>
  <w:style w:type="character" w:customStyle="1" w:styleId="BalloonTextChar">
    <w:name w:val="Balloon Text Char"/>
    <w:link w:val="BalloonText"/>
    <w:uiPriority w:val="99"/>
    <w:semiHidden/>
    <w:rsid w:val="005D3A2B"/>
    <w:rPr>
      <w:rFonts w:ascii="Tahoma" w:hAnsi="Tahoma" w:cs="Tahoma"/>
      <w:sz w:val="16"/>
      <w:szCs w:val="16"/>
    </w:rPr>
  </w:style>
  <w:style w:type="paragraph" w:styleId="Revision">
    <w:name w:val="Revision"/>
    <w:hidden/>
    <w:uiPriority w:val="99"/>
    <w:semiHidden/>
    <w:rsid w:val="007647B4"/>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0FCC1-5699-4DAA-BD20-29E752D829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18</Pages>
  <Words>8853</Words>
  <Characters>46228</Characters>
  <Application>Microsoft Office Word</Application>
  <DocSecurity>0</DocSecurity>
  <Lines>385</Lines>
  <Paragraphs>109</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54972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subject/>
  <dc:creator>City of Biloxi</dc:creator>
  <cp:keywords/>
  <cp:lastModifiedBy>Christy LeBatard</cp:lastModifiedBy>
  <cp:revision>16</cp:revision>
  <cp:lastPrinted>2024-12-10T19:00:00Z</cp:lastPrinted>
  <dcterms:created xsi:type="dcterms:W3CDTF">2022-11-29T19:58:00Z</dcterms:created>
  <dcterms:modified xsi:type="dcterms:W3CDTF">2024-12-10T19:00:00Z</dcterms:modified>
</cp:coreProperties>
</file>